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5" w14:textId="77777777" w:rsidR="00725000" w:rsidRPr="00231F49" w:rsidRDefault="007879E7">
      <w:pPr>
        <w:spacing w:after="0" w:line="240" w:lineRule="auto"/>
        <w:jc w:val="right"/>
        <w:rPr>
          <w:lang w:val="lv-LV"/>
        </w:rPr>
      </w:pPr>
      <w:r w:rsidRPr="00231F49">
        <w:rPr>
          <w:lang w:val="lv-LV"/>
        </w:rPr>
        <w:t>1. pielikums</w:t>
      </w:r>
    </w:p>
    <w:p w14:paraId="00000006" w14:textId="49C1D2AC" w:rsidR="00725000" w:rsidRPr="00231F49" w:rsidRDefault="007879E7">
      <w:pPr>
        <w:spacing w:after="0" w:line="240" w:lineRule="auto"/>
        <w:jc w:val="right"/>
        <w:rPr>
          <w:lang w:val="lv-LV"/>
        </w:rPr>
      </w:pPr>
      <w:r w:rsidRPr="00231F49">
        <w:rPr>
          <w:lang w:val="lv-LV"/>
        </w:rPr>
        <w:t>Fundamentālo un lietišķo pētījumu 2020. gada zinātnieku individuālo projektu iesniegumu atklātā konkursa nolikumam (</w:t>
      </w:r>
      <w:r w:rsidR="00231F49" w:rsidRPr="00231F49">
        <w:rPr>
          <w:u w:val="single"/>
          <w:lang w:val="lv-LV"/>
        </w:rPr>
        <w:t>07</w:t>
      </w:r>
      <w:r w:rsidRPr="00231F49">
        <w:rPr>
          <w:u w:val="single"/>
          <w:lang w:val="lv-LV"/>
        </w:rPr>
        <w:t>.09.2020.</w:t>
      </w:r>
      <w:r w:rsidRPr="00231F49">
        <w:rPr>
          <w:lang w:val="lv-LV"/>
        </w:rPr>
        <w:t>)</w:t>
      </w:r>
    </w:p>
    <w:p w14:paraId="00000007" w14:textId="77777777" w:rsidR="00725000" w:rsidRPr="00231F49" w:rsidRDefault="00725000">
      <w:pPr>
        <w:spacing w:after="0" w:line="240" w:lineRule="auto"/>
        <w:jc w:val="center"/>
        <w:rPr>
          <w:b/>
          <w:lang w:val="lv-LV"/>
        </w:rPr>
      </w:pPr>
    </w:p>
    <w:p w14:paraId="00000009" w14:textId="77777777" w:rsidR="00725000" w:rsidRPr="00231F49" w:rsidRDefault="007879E7">
      <w:pPr>
        <w:pStyle w:val="Heading1"/>
      </w:pPr>
      <w:r w:rsidRPr="00231F49">
        <w:t xml:space="preserve">Projekta iesniegums </w:t>
      </w:r>
    </w:p>
    <w:p w14:paraId="0000000A" w14:textId="77777777" w:rsidR="00725000" w:rsidRPr="00231F49" w:rsidRDefault="007879E7">
      <w:pPr>
        <w:pStyle w:val="Heading2"/>
      </w:pPr>
      <w:bookmarkStart w:id="0" w:name="_heading=h.30j0zll" w:colFirst="0" w:colLast="0"/>
      <w:bookmarkEnd w:id="0"/>
      <w:r w:rsidRPr="00231F49">
        <w:t xml:space="preserve">A daļa </w:t>
      </w:r>
    </w:p>
    <w:p w14:paraId="0000000B" w14:textId="77777777" w:rsidR="00725000" w:rsidRPr="00231F49" w:rsidRDefault="007879E7">
      <w:pPr>
        <w:pStyle w:val="Heading2"/>
      </w:pPr>
      <w:r w:rsidRPr="00231F49">
        <w:t xml:space="preserve">1. nodaļa. Vispārīgā informācija </w:t>
      </w:r>
    </w:p>
    <w:p w14:paraId="0000000C" w14:textId="77777777" w:rsidR="00725000" w:rsidRPr="00231F49" w:rsidRDefault="00725000">
      <w:pPr>
        <w:spacing w:after="0" w:line="240" w:lineRule="auto"/>
        <w:jc w:val="center"/>
        <w:rPr>
          <w:color w:val="000000"/>
          <w:lang w:val="lv-LV"/>
        </w:rPr>
      </w:pPr>
    </w:p>
    <w:tbl>
      <w:tblPr>
        <w:tblStyle w:val="a"/>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5103"/>
      </w:tblGrid>
      <w:tr w:rsidR="00725000" w:rsidRPr="00231F49" w14:paraId="5D427B70" w14:textId="77777777" w:rsidTr="00231F49">
        <w:trPr>
          <w:trHeight w:val="274"/>
          <w:jc w:val="center"/>
        </w:trPr>
        <w:tc>
          <w:tcPr>
            <w:tcW w:w="4820" w:type="dxa"/>
            <w:shd w:val="clear" w:color="auto" w:fill="auto"/>
          </w:tcPr>
          <w:p w14:paraId="0000000D" w14:textId="77777777" w:rsidR="00725000" w:rsidRPr="00231F49" w:rsidRDefault="007879E7">
            <w:pPr>
              <w:spacing w:after="0" w:line="240" w:lineRule="auto"/>
              <w:rPr>
                <w:color w:val="000000"/>
                <w:lang w:val="lv-LV"/>
              </w:rPr>
            </w:pPr>
            <w:r w:rsidRPr="00231F49">
              <w:rPr>
                <w:color w:val="000000"/>
                <w:lang w:val="lv-LV"/>
              </w:rPr>
              <w:t>1. Projekta nosaukums</w:t>
            </w:r>
          </w:p>
        </w:tc>
        <w:tc>
          <w:tcPr>
            <w:tcW w:w="5103" w:type="dxa"/>
            <w:shd w:val="clear" w:color="auto" w:fill="auto"/>
          </w:tcPr>
          <w:p w14:paraId="0000000E" w14:textId="77777777" w:rsidR="00725000" w:rsidRPr="00231F49" w:rsidRDefault="00725000">
            <w:pPr>
              <w:spacing w:after="0" w:line="240" w:lineRule="auto"/>
              <w:rPr>
                <w:color w:val="000000"/>
                <w:lang w:val="lv-LV"/>
              </w:rPr>
            </w:pPr>
          </w:p>
        </w:tc>
      </w:tr>
      <w:tr w:rsidR="00725000" w:rsidRPr="00231F49" w14:paraId="5A867019" w14:textId="77777777" w:rsidTr="00231F49">
        <w:trPr>
          <w:trHeight w:val="50"/>
          <w:jc w:val="center"/>
        </w:trPr>
        <w:tc>
          <w:tcPr>
            <w:tcW w:w="4820" w:type="dxa"/>
            <w:shd w:val="clear" w:color="auto" w:fill="auto"/>
          </w:tcPr>
          <w:p w14:paraId="0000000F" w14:textId="77777777" w:rsidR="00725000" w:rsidRPr="00231F49" w:rsidRDefault="007879E7">
            <w:pPr>
              <w:spacing w:after="0" w:line="240" w:lineRule="auto"/>
              <w:rPr>
                <w:color w:val="000000"/>
                <w:lang w:val="lv-LV"/>
              </w:rPr>
            </w:pPr>
            <w:r w:rsidRPr="00231F49">
              <w:rPr>
                <w:color w:val="000000"/>
                <w:lang w:val="lv-LV"/>
              </w:rPr>
              <w:t>2. Projekta iesniedzējs</w:t>
            </w:r>
          </w:p>
        </w:tc>
        <w:tc>
          <w:tcPr>
            <w:tcW w:w="5103" w:type="dxa"/>
            <w:shd w:val="clear" w:color="auto" w:fill="auto"/>
          </w:tcPr>
          <w:p w14:paraId="00000010" w14:textId="77777777" w:rsidR="00725000" w:rsidRPr="00231F49" w:rsidRDefault="00725000">
            <w:pPr>
              <w:spacing w:after="0" w:line="240" w:lineRule="auto"/>
              <w:rPr>
                <w:color w:val="000000"/>
                <w:lang w:val="lv-LV"/>
              </w:rPr>
            </w:pPr>
          </w:p>
        </w:tc>
      </w:tr>
      <w:tr w:rsidR="00725000" w:rsidRPr="00231F49" w14:paraId="728744F2" w14:textId="77777777" w:rsidTr="00231F49">
        <w:trPr>
          <w:trHeight w:val="50"/>
          <w:jc w:val="center"/>
        </w:trPr>
        <w:tc>
          <w:tcPr>
            <w:tcW w:w="4820" w:type="dxa"/>
            <w:shd w:val="clear" w:color="auto" w:fill="auto"/>
          </w:tcPr>
          <w:p w14:paraId="00000011" w14:textId="77777777" w:rsidR="00725000" w:rsidRPr="00231F49" w:rsidRDefault="007879E7">
            <w:pPr>
              <w:spacing w:after="0" w:line="240" w:lineRule="auto"/>
              <w:rPr>
                <w:color w:val="000000"/>
                <w:lang w:val="lv-LV"/>
              </w:rPr>
            </w:pPr>
            <w:r w:rsidRPr="00231F49">
              <w:rPr>
                <w:color w:val="000000"/>
                <w:lang w:val="lv-LV"/>
              </w:rPr>
              <w:t>2.1. Reģistrācijas numurs zinātnisko institūciju reģistrā</w:t>
            </w:r>
          </w:p>
        </w:tc>
        <w:tc>
          <w:tcPr>
            <w:tcW w:w="5103" w:type="dxa"/>
            <w:shd w:val="clear" w:color="auto" w:fill="auto"/>
          </w:tcPr>
          <w:p w14:paraId="00000012" w14:textId="77777777" w:rsidR="00725000" w:rsidRPr="00231F49" w:rsidRDefault="00725000">
            <w:pPr>
              <w:spacing w:after="0" w:line="240" w:lineRule="auto"/>
              <w:rPr>
                <w:color w:val="000000"/>
                <w:lang w:val="lv-LV"/>
              </w:rPr>
            </w:pPr>
          </w:p>
        </w:tc>
      </w:tr>
      <w:tr w:rsidR="00725000" w:rsidRPr="00231F49" w14:paraId="4A6CFE43" w14:textId="77777777" w:rsidTr="00231F49">
        <w:trPr>
          <w:trHeight w:val="274"/>
          <w:jc w:val="center"/>
        </w:trPr>
        <w:tc>
          <w:tcPr>
            <w:tcW w:w="4820" w:type="dxa"/>
            <w:shd w:val="clear" w:color="auto" w:fill="auto"/>
          </w:tcPr>
          <w:p w14:paraId="00000013" w14:textId="77777777" w:rsidR="00725000" w:rsidRPr="00231F49" w:rsidRDefault="007879E7">
            <w:pPr>
              <w:spacing w:after="0" w:line="240" w:lineRule="auto"/>
              <w:rPr>
                <w:color w:val="000000"/>
                <w:lang w:val="lv-LV"/>
              </w:rPr>
            </w:pPr>
            <w:r w:rsidRPr="00231F49">
              <w:rPr>
                <w:color w:val="000000"/>
                <w:lang w:val="lv-LV"/>
              </w:rPr>
              <w:t>2.2. Reģistrācijas numurs</w:t>
            </w:r>
          </w:p>
        </w:tc>
        <w:tc>
          <w:tcPr>
            <w:tcW w:w="5103" w:type="dxa"/>
            <w:shd w:val="clear" w:color="auto" w:fill="auto"/>
          </w:tcPr>
          <w:p w14:paraId="00000014" w14:textId="77777777" w:rsidR="00725000" w:rsidRPr="00231F49" w:rsidRDefault="00725000">
            <w:pPr>
              <w:spacing w:after="0" w:line="240" w:lineRule="auto"/>
              <w:rPr>
                <w:color w:val="000000"/>
                <w:lang w:val="lv-LV"/>
              </w:rPr>
            </w:pPr>
          </w:p>
        </w:tc>
      </w:tr>
      <w:tr w:rsidR="00725000" w:rsidRPr="00231F49" w14:paraId="52631E0A" w14:textId="77777777" w:rsidTr="00231F49">
        <w:trPr>
          <w:trHeight w:val="274"/>
          <w:jc w:val="center"/>
        </w:trPr>
        <w:tc>
          <w:tcPr>
            <w:tcW w:w="4820" w:type="dxa"/>
            <w:shd w:val="clear" w:color="auto" w:fill="auto"/>
          </w:tcPr>
          <w:p w14:paraId="00000015" w14:textId="77777777" w:rsidR="00725000" w:rsidRPr="00231F49" w:rsidRDefault="007879E7">
            <w:pPr>
              <w:spacing w:after="0" w:line="240" w:lineRule="auto"/>
              <w:rPr>
                <w:color w:val="000000"/>
                <w:lang w:val="lv-LV"/>
              </w:rPr>
            </w:pPr>
            <w:r w:rsidRPr="00231F49">
              <w:rPr>
                <w:color w:val="000000"/>
                <w:lang w:val="lv-LV"/>
              </w:rPr>
              <w:t>2.3. Juridiskā adrese</w:t>
            </w:r>
          </w:p>
        </w:tc>
        <w:tc>
          <w:tcPr>
            <w:tcW w:w="5103" w:type="dxa"/>
            <w:shd w:val="clear" w:color="auto" w:fill="auto"/>
          </w:tcPr>
          <w:p w14:paraId="00000016" w14:textId="77777777" w:rsidR="00725000" w:rsidRPr="00231F49" w:rsidRDefault="00725000">
            <w:pPr>
              <w:spacing w:after="0" w:line="240" w:lineRule="auto"/>
              <w:rPr>
                <w:color w:val="000000"/>
                <w:lang w:val="lv-LV"/>
              </w:rPr>
            </w:pPr>
          </w:p>
        </w:tc>
      </w:tr>
      <w:tr w:rsidR="00725000" w:rsidRPr="00231F49" w14:paraId="3F844D55" w14:textId="77777777" w:rsidTr="00231F49">
        <w:trPr>
          <w:trHeight w:val="274"/>
          <w:jc w:val="center"/>
        </w:trPr>
        <w:tc>
          <w:tcPr>
            <w:tcW w:w="4820" w:type="dxa"/>
            <w:shd w:val="clear" w:color="auto" w:fill="auto"/>
          </w:tcPr>
          <w:p w14:paraId="00000017" w14:textId="77777777" w:rsidR="00725000" w:rsidRPr="00231F49" w:rsidRDefault="007879E7">
            <w:pPr>
              <w:spacing w:after="0" w:line="240" w:lineRule="auto"/>
              <w:rPr>
                <w:color w:val="000000"/>
                <w:lang w:val="lv-LV"/>
              </w:rPr>
            </w:pPr>
            <w:r w:rsidRPr="00231F49">
              <w:rPr>
                <w:color w:val="000000"/>
                <w:highlight w:val="white"/>
                <w:lang w:val="lv-LV"/>
              </w:rPr>
              <w:t>2.4. Zinātniskās institūcijas e-pasta adrese</w:t>
            </w:r>
          </w:p>
        </w:tc>
        <w:tc>
          <w:tcPr>
            <w:tcW w:w="5103" w:type="dxa"/>
            <w:shd w:val="clear" w:color="auto" w:fill="auto"/>
          </w:tcPr>
          <w:p w14:paraId="00000018" w14:textId="77777777" w:rsidR="00725000" w:rsidRPr="00231F49" w:rsidRDefault="00725000">
            <w:pPr>
              <w:spacing w:after="0" w:line="240" w:lineRule="auto"/>
              <w:rPr>
                <w:color w:val="000000"/>
                <w:lang w:val="lv-LV"/>
              </w:rPr>
            </w:pPr>
          </w:p>
        </w:tc>
      </w:tr>
      <w:tr w:rsidR="00725000" w:rsidRPr="00231F49" w14:paraId="51979EB4" w14:textId="77777777" w:rsidTr="00231F49">
        <w:trPr>
          <w:trHeight w:val="274"/>
          <w:jc w:val="center"/>
        </w:trPr>
        <w:tc>
          <w:tcPr>
            <w:tcW w:w="4820" w:type="dxa"/>
            <w:shd w:val="clear" w:color="auto" w:fill="auto"/>
          </w:tcPr>
          <w:p w14:paraId="00000019" w14:textId="77777777" w:rsidR="00725000" w:rsidRPr="00231F49" w:rsidRDefault="007879E7">
            <w:pPr>
              <w:spacing w:after="0" w:line="240" w:lineRule="auto"/>
              <w:rPr>
                <w:color w:val="000000"/>
                <w:lang w:val="lv-LV"/>
              </w:rPr>
            </w:pPr>
            <w:r w:rsidRPr="00231F49">
              <w:rPr>
                <w:color w:val="000000"/>
                <w:lang w:val="lv-LV"/>
              </w:rPr>
              <w:t>2.5. Zinātniskās institūcijas tīmekļa vietne</w:t>
            </w:r>
          </w:p>
        </w:tc>
        <w:tc>
          <w:tcPr>
            <w:tcW w:w="5103" w:type="dxa"/>
            <w:shd w:val="clear" w:color="auto" w:fill="auto"/>
          </w:tcPr>
          <w:p w14:paraId="0000001A" w14:textId="77777777" w:rsidR="00725000" w:rsidRPr="00231F49" w:rsidRDefault="00725000">
            <w:pPr>
              <w:spacing w:after="0" w:line="240" w:lineRule="auto"/>
              <w:rPr>
                <w:color w:val="000000"/>
                <w:lang w:val="lv-LV"/>
              </w:rPr>
            </w:pPr>
          </w:p>
        </w:tc>
      </w:tr>
      <w:tr w:rsidR="00725000" w:rsidRPr="00231F49" w14:paraId="40B03DA7" w14:textId="77777777" w:rsidTr="00231F49">
        <w:trPr>
          <w:trHeight w:val="375"/>
          <w:jc w:val="center"/>
        </w:trPr>
        <w:tc>
          <w:tcPr>
            <w:tcW w:w="4820" w:type="dxa"/>
            <w:shd w:val="clear" w:color="auto" w:fill="auto"/>
          </w:tcPr>
          <w:p w14:paraId="0000001B" w14:textId="77777777" w:rsidR="00725000" w:rsidRPr="00231F49" w:rsidRDefault="007879E7">
            <w:pPr>
              <w:spacing w:after="0" w:line="240" w:lineRule="auto"/>
              <w:rPr>
                <w:color w:val="000000"/>
                <w:lang w:val="lv-LV"/>
              </w:rPr>
            </w:pPr>
            <w:r w:rsidRPr="00231F49">
              <w:rPr>
                <w:color w:val="000000"/>
                <w:lang w:val="lv-LV"/>
              </w:rPr>
              <w:t>2.6. Projekta kontaktpersonas vārds</w:t>
            </w:r>
          </w:p>
        </w:tc>
        <w:tc>
          <w:tcPr>
            <w:tcW w:w="5103" w:type="dxa"/>
            <w:shd w:val="clear" w:color="auto" w:fill="auto"/>
          </w:tcPr>
          <w:p w14:paraId="0000001C" w14:textId="77777777" w:rsidR="00725000" w:rsidRPr="00231F49" w:rsidRDefault="00725000">
            <w:pPr>
              <w:spacing w:after="0" w:line="240" w:lineRule="auto"/>
              <w:rPr>
                <w:color w:val="000000"/>
                <w:lang w:val="lv-LV"/>
              </w:rPr>
            </w:pPr>
          </w:p>
        </w:tc>
      </w:tr>
      <w:tr w:rsidR="00725000" w:rsidRPr="00231F49" w14:paraId="4439F67A" w14:textId="77777777" w:rsidTr="00231F49">
        <w:trPr>
          <w:trHeight w:val="360"/>
          <w:jc w:val="center"/>
        </w:trPr>
        <w:tc>
          <w:tcPr>
            <w:tcW w:w="4820" w:type="dxa"/>
            <w:shd w:val="clear" w:color="auto" w:fill="auto"/>
          </w:tcPr>
          <w:p w14:paraId="0000001D" w14:textId="77777777" w:rsidR="00725000" w:rsidRPr="00231F49" w:rsidRDefault="007879E7">
            <w:pPr>
              <w:spacing w:after="0" w:line="240" w:lineRule="auto"/>
              <w:rPr>
                <w:color w:val="000000"/>
                <w:lang w:val="lv-LV"/>
              </w:rPr>
            </w:pPr>
            <w:r w:rsidRPr="00231F49">
              <w:rPr>
                <w:color w:val="000000"/>
                <w:lang w:val="lv-LV"/>
              </w:rPr>
              <w:t>2.7. Projekta kontaktpersonas uzvārds</w:t>
            </w:r>
          </w:p>
        </w:tc>
        <w:tc>
          <w:tcPr>
            <w:tcW w:w="5103" w:type="dxa"/>
            <w:shd w:val="clear" w:color="auto" w:fill="auto"/>
          </w:tcPr>
          <w:p w14:paraId="0000001E" w14:textId="77777777" w:rsidR="00725000" w:rsidRPr="00231F49" w:rsidRDefault="00725000">
            <w:pPr>
              <w:spacing w:after="0" w:line="240" w:lineRule="auto"/>
              <w:rPr>
                <w:color w:val="000000"/>
                <w:lang w:val="lv-LV"/>
              </w:rPr>
            </w:pPr>
          </w:p>
        </w:tc>
      </w:tr>
      <w:tr w:rsidR="00725000" w:rsidRPr="00231F49" w14:paraId="7EB172BE" w14:textId="77777777" w:rsidTr="00231F49">
        <w:trPr>
          <w:trHeight w:val="375"/>
          <w:jc w:val="center"/>
        </w:trPr>
        <w:tc>
          <w:tcPr>
            <w:tcW w:w="4820" w:type="dxa"/>
            <w:shd w:val="clear" w:color="auto" w:fill="auto"/>
          </w:tcPr>
          <w:p w14:paraId="0000001F" w14:textId="77777777" w:rsidR="00725000" w:rsidRPr="00231F49" w:rsidRDefault="007879E7">
            <w:pPr>
              <w:spacing w:after="0" w:line="240" w:lineRule="auto"/>
              <w:rPr>
                <w:color w:val="000000"/>
                <w:lang w:val="lv-LV"/>
              </w:rPr>
            </w:pPr>
            <w:r w:rsidRPr="00231F49">
              <w:rPr>
                <w:color w:val="000000"/>
                <w:lang w:val="lv-LV"/>
              </w:rPr>
              <w:t>2.8. Projekta kontaktpersonas personas kods</w:t>
            </w:r>
          </w:p>
        </w:tc>
        <w:tc>
          <w:tcPr>
            <w:tcW w:w="5103" w:type="dxa"/>
            <w:shd w:val="clear" w:color="auto" w:fill="auto"/>
          </w:tcPr>
          <w:p w14:paraId="00000020" w14:textId="77777777" w:rsidR="00725000" w:rsidRPr="00231F49" w:rsidRDefault="00725000">
            <w:pPr>
              <w:spacing w:after="0" w:line="240" w:lineRule="auto"/>
              <w:rPr>
                <w:color w:val="000000"/>
                <w:lang w:val="lv-LV"/>
              </w:rPr>
            </w:pPr>
          </w:p>
        </w:tc>
      </w:tr>
      <w:tr w:rsidR="00725000" w:rsidRPr="00231F49" w14:paraId="788BEDB6" w14:textId="77777777" w:rsidTr="00231F49">
        <w:trPr>
          <w:trHeight w:val="375"/>
          <w:jc w:val="center"/>
        </w:trPr>
        <w:tc>
          <w:tcPr>
            <w:tcW w:w="4820" w:type="dxa"/>
            <w:shd w:val="clear" w:color="auto" w:fill="auto"/>
          </w:tcPr>
          <w:p w14:paraId="00000021" w14:textId="77777777" w:rsidR="00725000" w:rsidRPr="00231F49" w:rsidRDefault="007879E7">
            <w:pPr>
              <w:spacing w:after="0" w:line="240" w:lineRule="auto"/>
              <w:rPr>
                <w:color w:val="000000"/>
                <w:lang w:val="lv-LV"/>
              </w:rPr>
            </w:pPr>
            <w:r w:rsidRPr="00231F49">
              <w:rPr>
                <w:color w:val="000000"/>
                <w:lang w:val="lv-LV"/>
              </w:rPr>
              <w:t>2.9. Projekta kontaktpersonas tālruņa nr.</w:t>
            </w:r>
          </w:p>
        </w:tc>
        <w:tc>
          <w:tcPr>
            <w:tcW w:w="5103" w:type="dxa"/>
            <w:shd w:val="clear" w:color="auto" w:fill="auto"/>
          </w:tcPr>
          <w:p w14:paraId="00000022" w14:textId="77777777" w:rsidR="00725000" w:rsidRPr="00231F49" w:rsidRDefault="00725000">
            <w:pPr>
              <w:spacing w:after="0" w:line="240" w:lineRule="auto"/>
              <w:rPr>
                <w:color w:val="000000"/>
                <w:lang w:val="lv-LV"/>
              </w:rPr>
            </w:pPr>
          </w:p>
        </w:tc>
      </w:tr>
      <w:tr w:rsidR="00725000" w:rsidRPr="00231F49" w14:paraId="2B2B67B7" w14:textId="77777777" w:rsidTr="00231F49">
        <w:trPr>
          <w:trHeight w:val="390"/>
          <w:jc w:val="center"/>
        </w:trPr>
        <w:tc>
          <w:tcPr>
            <w:tcW w:w="4820" w:type="dxa"/>
            <w:shd w:val="clear" w:color="auto" w:fill="auto"/>
          </w:tcPr>
          <w:p w14:paraId="00000023" w14:textId="77777777" w:rsidR="00725000" w:rsidRPr="00231F49" w:rsidRDefault="007879E7">
            <w:pPr>
              <w:spacing w:after="0" w:line="240" w:lineRule="auto"/>
              <w:rPr>
                <w:color w:val="000000"/>
                <w:lang w:val="lv-LV"/>
              </w:rPr>
            </w:pPr>
            <w:r w:rsidRPr="00231F49">
              <w:rPr>
                <w:color w:val="000000"/>
                <w:lang w:val="lv-LV"/>
              </w:rPr>
              <w:t>2.10. Projekta kontaktpersonas e-pasts</w:t>
            </w:r>
          </w:p>
        </w:tc>
        <w:tc>
          <w:tcPr>
            <w:tcW w:w="5103" w:type="dxa"/>
            <w:shd w:val="clear" w:color="auto" w:fill="auto"/>
          </w:tcPr>
          <w:p w14:paraId="00000024" w14:textId="77777777" w:rsidR="00725000" w:rsidRPr="00231F49" w:rsidRDefault="00725000">
            <w:pPr>
              <w:spacing w:after="0" w:line="240" w:lineRule="auto"/>
              <w:rPr>
                <w:color w:val="000000"/>
                <w:lang w:val="lv-LV"/>
              </w:rPr>
            </w:pPr>
          </w:p>
        </w:tc>
      </w:tr>
      <w:tr w:rsidR="00725000" w:rsidRPr="00231F49" w14:paraId="3B36900D" w14:textId="77777777" w:rsidTr="00231F49">
        <w:trPr>
          <w:trHeight w:val="390"/>
          <w:jc w:val="center"/>
        </w:trPr>
        <w:tc>
          <w:tcPr>
            <w:tcW w:w="4820" w:type="dxa"/>
            <w:shd w:val="clear" w:color="auto" w:fill="auto"/>
          </w:tcPr>
          <w:p w14:paraId="00000025" w14:textId="77777777" w:rsidR="00725000" w:rsidRPr="00231F49" w:rsidRDefault="007879E7">
            <w:pPr>
              <w:spacing w:after="0" w:line="240" w:lineRule="auto"/>
              <w:rPr>
                <w:color w:val="000000"/>
                <w:lang w:val="lv-LV"/>
              </w:rPr>
            </w:pPr>
            <w:r w:rsidRPr="00231F49">
              <w:rPr>
                <w:color w:val="000000"/>
                <w:lang w:val="lv-LV"/>
              </w:rPr>
              <w:t>3. Projekta sadarbības partneris (ja attiecināms)</w:t>
            </w:r>
          </w:p>
        </w:tc>
        <w:tc>
          <w:tcPr>
            <w:tcW w:w="5103" w:type="dxa"/>
            <w:shd w:val="clear" w:color="auto" w:fill="auto"/>
          </w:tcPr>
          <w:p w14:paraId="00000026" w14:textId="77777777" w:rsidR="00725000" w:rsidRPr="00231F49" w:rsidRDefault="00725000">
            <w:pPr>
              <w:spacing w:after="0" w:line="240" w:lineRule="auto"/>
              <w:rPr>
                <w:color w:val="000000"/>
                <w:lang w:val="lv-LV"/>
              </w:rPr>
            </w:pPr>
          </w:p>
        </w:tc>
      </w:tr>
      <w:tr w:rsidR="00725000" w:rsidRPr="00231F49" w14:paraId="374121E2" w14:textId="77777777" w:rsidTr="00231F49">
        <w:trPr>
          <w:trHeight w:val="549"/>
          <w:jc w:val="center"/>
        </w:trPr>
        <w:tc>
          <w:tcPr>
            <w:tcW w:w="4820" w:type="dxa"/>
            <w:shd w:val="clear" w:color="auto" w:fill="auto"/>
          </w:tcPr>
          <w:p w14:paraId="00000027" w14:textId="77777777" w:rsidR="00725000" w:rsidRPr="00231F49" w:rsidRDefault="007879E7">
            <w:pPr>
              <w:spacing w:after="0" w:line="240" w:lineRule="auto"/>
              <w:rPr>
                <w:color w:val="000000"/>
                <w:lang w:val="lv-LV"/>
              </w:rPr>
            </w:pPr>
            <w:r w:rsidRPr="00231F49">
              <w:rPr>
                <w:color w:val="000000"/>
                <w:lang w:val="lv-LV"/>
              </w:rPr>
              <w:t>3.1. Reģistrācijas numurs zinātnisko institūciju reģistrā</w:t>
            </w:r>
          </w:p>
        </w:tc>
        <w:tc>
          <w:tcPr>
            <w:tcW w:w="5103" w:type="dxa"/>
            <w:shd w:val="clear" w:color="auto" w:fill="auto"/>
          </w:tcPr>
          <w:p w14:paraId="00000028" w14:textId="77777777" w:rsidR="00725000" w:rsidRPr="00231F49" w:rsidRDefault="00725000">
            <w:pPr>
              <w:spacing w:after="0" w:line="240" w:lineRule="auto"/>
              <w:rPr>
                <w:color w:val="000000"/>
                <w:lang w:val="lv-LV"/>
              </w:rPr>
            </w:pPr>
          </w:p>
        </w:tc>
      </w:tr>
      <w:tr w:rsidR="00725000" w:rsidRPr="00231F49" w14:paraId="58BDA8CD" w14:textId="77777777" w:rsidTr="00231F49">
        <w:trPr>
          <w:trHeight w:val="274"/>
          <w:jc w:val="center"/>
        </w:trPr>
        <w:tc>
          <w:tcPr>
            <w:tcW w:w="4820" w:type="dxa"/>
            <w:shd w:val="clear" w:color="auto" w:fill="auto"/>
          </w:tcPr>
          <w:p w14:paraId="00000029" w14:textId="77777777" w:rsidR="00725000" w:rsidRPr="00231F49" w:rsidRDefault="007879E7">
            <w:pPr>
              <w:spacing w:after="0" w:line="240" w:lineRule="auto"/>
              <w:rPr>
                <w:color w:val="000000"/>
                <w:lang w:val="lv-LV"/>
              </w:rPr>
            </w:pPr>
            <w:r w:rsidRPr="00231F49">
              <w:rPr>
                <w:color w:val="000000"/>
                <w:lang w:val="lv-LV"/>
              </w:rPr>
              <w:t>3.2. Reģistrācijas numurs</w:t>
            </w:r>
          </w:p>
        </w:tc>
        <w:tc>
          <w:tcPr>
            <w:tcW w:w="5103" w:type="dxa"/>
            <w:shd w:val="clear" w:color="auto" w:fill="auto"/>
          </w:tcPr>
          <w:p w14:paraId="0000002A" w14:textId="77777777" w:rsidR="00725000" w:rsidRPr="00231F49" w:rsidRDefault="00725000">
            <w:pPr>
              <w:spacing w:after="0" w:line="240" w:lineRule="auto"/>
              <w:rPr>
                <w:color w:val="000000"/>
                <w:lang w:val="lv-LV"/>
              </w:rPr>
            </w:pPr>
          </w:p>
        </w:tc>
      </w:tr>
      <w:tr w:rsidR="00725000" w:rsidRPr="00231F49" w14:paraId="7F01A82B" w14:textId="77777777" w:rsidTr="00231F49">
        <w:trPr>
          <w:trHeight w:val="274"/>
          <w:jc w:val="center"/>
        </w:trPr>
        <w:tc>
          <w:tcPr>
            <w:tcW w:w="4820" w:type="dxa"/>
            <w:shd w:val="clear" w:color="auto" w:fill="auto"/>
          </w:tcPr>
          <w:p w14:paraId="0000002B" w14:textId="77777777" w:rsidR="00725000" w:rsidRPr="00231F49" w:rsidRDefault="007879E7">
            <w:pPr>
              <w:spacing w:after="0" w:line="240" w:lineRule="auto"/>
              <w:rPr>
                <w:color w:val="000000"/>
                <w:lang w:val="lv-LV"/>
              </w:rPr>
            </w:pPr>
            <w:r w:rsidRPr="00231F49">
              <w:rPr>
                <w:color w:val="000000"/>
                <w:lang w:val="lv-LV"/>
              </w:rPr>
              <w:t>3.3. Juridiskā adrese</w:t>
            </w:r>
          </w:p>
        </w:tc>
        <w:tc>
          <w:tcPr>
            <w:tcW w:w="5103" w:type="dxa"/>
            <w:shd w:val="clear" w:color="auto" w:fill="auto"/>
          </w:tcPr>
          <w:p w14:paraId="0000002C" w14:textId="77777777" w:rsidR="00725000" w:rsidRPr="00231F49" w:rsidRDefault="00725000">
            <w:pPr>
              <w:spacing w:after="0" w:line="240" w:lineRule="auto"/>
              <w:rPr>
                <w:color w:val="000000"/>
                <w:lang w:val="lv-LV"/>
              </w:rPr>
            </w:pPr>
          </w:p>
        </w:tc>
      </w:tr>
      <w:tr w:rsidR="00725000" w:rsidRPr="00231F49" w14:paraId="7D9D88CE" w14:textId="77777777" w:rsidTr="00231F49">
        <w:trPr>
          <w:trHeight w:val="274"/>
          <w:jc w:val="center"/>
        </w:trPr>
        <w:tc>
          <w:tcPr>
            <w:tcW w:w="4820" w:type="dxa"/>
            <w:shd w:val="clear" w:color="auto" w:fill="auto"/>
          </w:tcPr>
          <w:p w14:paraId="0000002D" w14:textId="77777777" w:rsidR="00725000" w:rsidRPr="00231F49" w:rsidRDefault="007879E7">
            <w:pPr>
              <w:spacing w:after="0" w:line="240" w:lineRule="auto"/>
              <w:rPr>
                <w:color w:val="000000"/>
                <w:lang w:val="lv-LV"/>
              </w:rPr>
            </w:pPr>
            <w:r w:rsidRPr="00231F49">
              <w:rPr>
                <w:color w:val="000000"/>
                <w:highlight w:val="white"/>
                <w:lang w:val="lv-LV"/>
              </w:rPr>
              <w:t>3.4. Zinātniskās institūcijas e-pasta adrese</w:t>
            </w:r>
          </w:p>
        </w:tc>
        <w:tc>
          <w:tcPr>
            <w:tcW w:w="5103" w:type="dxa"/>
            <w:shd w:val="clear" w:color="auto" w:fill="auto"/>
          </w:tcPr>
          <w:p w14:paraId="0000002E" w14:textId="77777777" w:rsidR="00725000" w:rsidRPr="00231F49" w:rsidRDefault="00725000">
            <w:pPr>
              <w:spacing w:after="0" w:line="240" w:lineRule="auto"/>
              <w:rPr>
                <w:color w:val="000000"/>
                <w:lang w:val="lv-LV"/>
              </w:rPr>
            </w:pPr>
          </w:p>
        </w:tc>
      </w:tr>
      <w:tr w:rsidR="00725000" w:rsidRPr="00231F49" w14:paraId="1F964B89" w14:textId="77777777" w:rsidTr="00231F49">
        <w:trPr>
          <w:trHeight w:val="274"/>
          <w:jc w:val="center"/>
        </w:trPr>
        <w:tc>
          <w:tcPr>
            <w:tcW w:w="4820" w:type="dxa"/>
            <w:shd w:val="clear" w:color="auto" w:fill="auto"/>
          </w:tcPr>
          <w:p w14:paraId="0000002F" w14:textId="77777777" w:rsidR="00725000" w:rsidRPr="00231F49" w:rsidRDefault="007879E7">
            <w:pPr>
              <w:spacing w:after="0" w:line="240" w:lineRule="auto"/>
              <w:rPr>
                <w:color w:val="000000"/>
                <w:lang w:val="lv-LV"/>
              </w:rPr>
            </w:pPr>
            <w:r w:rsidRPr="00231F49">
              <w:rPr>
                <w:color w:val="000000"/>
                <w:lang w:val="lv-LV"/>
              </w:rPr>
              <w:t>3.5. Zinātniskās institūcijas tīmekļa vietne</w:t>
            </w:r>
          </w:p>
        </w:tc>
        <w:tc>
          <w:tcPr>
            <w:tcW w:w="5103" w:type="dxa"/>
            <w:shd w:val="clear" w:color="auto" w:fill="auto"/>
          </w:tcPr>
          <w:p w14:paraId="00000030" w14:textId="77777777" w:rsidR="00725000" w:rsidRPr="00231F49" w:rsidRDefault="00725000">
            <w:pPr>
              <w:spacing w:after="0" w:line="240" w:lineRule="auto"/>
              <w:rPr>
                <w:color w:val="000000"/>
                <w:lang w:val="lv-LV"/>
              </w:rPr>
            </w:pPr>
          </w:p>
        </w:tc>
      </w:tr>
      <w:tr w:rsidR="00725000" w:rsidRPr="00231F49" w14:paraId="63DC949E" w14:textId="77777777" w:rsidTr="00231F49">
        <w:trPr>
          <w:trHeight w:val="274"/>
          <w:jc w:val="center"/>
        </w:trPr>
        <w:tc>
          <w:tcPr>
            <w:tcW w:w="4820" w:type="dxa"/>
            <w:shd w:val="clear" w:color="auto" w:fill="auto"/>
          </w:tcPr>
          <w:p w14:paraId="00000031" w14:textId="77777777" w:rsidR="00725000" w:rsidRPr="00231F49" w:rsidRDefault="007879E7">
            <w:pPr>
              <w:spacing w:after="0" w:line="240" w:lineRule="auto"/>
              <w:rPr>
                <w:color w:val="000000"/>
                <w:lang w:val="lv-LV"/>
              </w:rPr>
            </w:pPr>
            <w:r w:rsidRPr="00231F49">
              <w:rPr>
                <w:color w:val="000000"/>
                <w:lang w:val="lv-LV"/>
              </w:rPr>
              <w:t>4. Projekta vadītāja vārds</w:t>
            </w:r>
          </w:p>
        </w:tc>
        <w:tc>
          <w:tcPr>
            <w:tcW w:w="5103" w:type="dxa"/>
            <w:shd w:val="clear" w:color="auto" w:fill="auto"/>
          </w:tcPr>
          <w:p w14:paraId="00000032" w14:textId="77777777" w:rsidR="00725000" w:rsidRPr="00231F49" w:rsidRDefault="00725000">
            <w:pPr>
              <w:spacing w:after="0" w:line="240" w:lineRule="auto"/>
              <w:rPr>
                <w:color w:val="000000"/>
                <w:lang w:val="lv-LV"/>
              </w:rPr>
            </w:pPr>
          </w:p>
        </w:tc>
      </w:tr>
      <w:tr w:rsidR="00725000" w:rsidRPr="00231F49" w14:paraId="203E670A" w14:textId="77777777" w:rsidTr="00231F49">
        <w:trPr>
          <w:trHeight w:val="274"/>
          <w:jc w:val="center"/>
        </w:trPr>
        <w:tc>
          <w:tcPr>
            <w:tcW w:w="4820" w:type="dxa"/>
            <w:shd w:val="clear" w:color="auto" w:fill="auto"/>
          </w:tcPr>
          <w:p w14:paraId="00000033" w14:textId="77777777" w:rsidR="00725000" w:rsidRPr="00231F49" w:rsidRDefault="007879E7">
            <w:pPr>
              <w:spacing w:after="0" w:line="240" w:lineRule="auto"/>
              <w:rPr>
                <w:color w:val="000000"/>
                <w:lang w:val="lv-LV"/>
              </w:rPr>
            </w:pPr>
            <w:r w:rsidRPr="00231F49">
              <w:rPr>
                <w:color w:val="000000"/>
                <w:lang w:val="lv-LV"/>
              </w:rPr>
              <w:t>4.1. Projekta vadītāja uzvārds</w:t>
            </w:r>
          </w:p>
        </w:tc>
        <w:tc>
          <w:tcPr>
            <w:tcW w:w="5103" w:type="dxa"/>
            <w:shd w:val="clear" w:color="auto" w:fill="auto"/>
          </w:tcPr>
          <w:p w14:paraId="00000034" w14:textId="77777777" w:rsidR="00725000" w:rsidRPr="00231F49" w:rsidRDefault="00725000">
            <w:pPr>
              <w:spacing w:after="0" w:line="240" w:lineRule="auto"/>
              <w:rPr>
                <w:color w:val="000000"/>
                <w:lang w:val="lv-LV"/>
              </w:rPr>
            </w:pPr>
          </w:p>
        </w:tc>
      </w:tr>
      <w:tr w:rsidR="00725000" w:rsidRPr="00231F49" w14:paraId="1503A4DB" w14:textId="77777777" w:rsidTr="00231F49">
        <w:trPr>
          <w:trHeight w:val="274"/>
          <w:jc w:val="center"/>
        </w:trPr>
        <w:tc>
          <w:tcPr>
            <w:tcW w:w="4820" w:type="dxa"/>
            <w:shd w:val="clear" w:color="auto" w:fill="auto"/>
          </w:tcPr>
          <w:p w14:paraId="00000035" w14:textId="77777777" w:rsidR="00725000" w:rsidRPr="00231F49" w:rsidRDefault="007879E7">
            <w:pPr>
              <w:spacing w:after="0" w:line="240" w:lineRule="auto"/>
              <w:rPr>
                <w:color w:val="000000"/>
                <w:lang w:val="lv-LV"/>
              </w:rPr>
            </w:pPr>
            <w:r w:rsidRPr="00231F49">
              <w:rPr>
                <w:color w:val="000000"/>
                <w:lang w:val="lv-LV"/>
              </w:rPr>
              <w:t>4.2. Projekta vadītāja personas kods</w:t>
            </w:r>
          </w:p>
        </w:tc>
        <w:tc>
          <w:tcPr>
            <w:tcW w:w="5103" w:type="dxa"/>
            <w:shd w:val="clear" w:color="auto" w:fill="auto"/>
          </w:tcPr>
          <w:p w14:paraId="00000036" w14:textId="77777777" w:rsidR="00725000" w:rsidRPr="00231F49" w:rsidRDefault="00725000">
            <w:pPr>
              <w:spacing w:after="0" w:line="240" w:lineRule="auto"/>
              <w:rPr>
                <w:color w:val="000000"/>
                <w:lang w:val="lv-LV"/>
              </w:rPr>
            </w:pPr>
          </w:p>
        </w:tc>
      </w:tr>
      <w:tr w:rsidR="00725000" w:rsidRPr="00231F49" w14:paraId="47D81E34" w14:textId="77777777" w:rsidTr="00231F49">
        <w:trPr>
          <w:trHeight w:val="274"/>
          <w:jc w:val="center"/>
        </w:trPr>
        <w:tc>
          <w:tcPr>
            <w:tcW w:w="4820" w:type="dxa"/>
            <w:shd w:val="clear" w:color="auto" w:fill="auto"/>
          </w:tcPr>
          <w:p w14:paraId="00000037" w14:textId="77777777" w:rsidR="00725000" w:rsidRPr="00231F49" w:rsidRDefault="007879E7">
            <w:pPr>
              <w:spacing w:after="0" w:line="240" w:lineRule="auto"/>
              <w:rPr>
                <w:color w:val="000000"/>
                <w:lang w:val="lv-LV"/>
              </w:rPr>
            </w:pPr>
            <w:r w:rsidRPr="00231F49">
              <w:rPr>
                <w:color w:val="000000"/>
                <w:lang w:val="lv-LV"/>
              </w:rPr>
              <w:t xml:space="preserve">5. Projekta zinātnes nozare un citas zinātnes nozares </w:t>
            </w:r>
          </w:p>
        </w:tc>
        <w:tc>
          <w:tcPr>
            <w:tcW w:w="5103" w:type="dxa"/>
            <w:shd w:val="clear" w:color="auto" w:fill="auto"/>
          </w:tcPr>
          <w:p w14:paraId="00000038" w14:textId="77777777" w:rsidR="00725000" w:rsidRPr="00231F49" w:rsidRDefault="00725000">
            <w:pPr>
              <w:spacing w:after="0" w:line="240" w:lineRule="auto"/>
              <w:rPr>
                <w:color w:val="000000"/>
                <w:lang w:val="lv-LV"/>
              </w:rPr>
            </w:pPr>
          </w:p>
        </w:tc>
      </w:tr>
      <w:tr w:rsidR="00725000" w:rsidRPr="00231F49" w14:paraId="490B9705" w14:textId="77777777" w:rsidTr="00231F49">
        <w:trPr>
          <w:trHeight w:val="274"/>
          <w:jc w:val="center"/>
        </w:trPr>
        <w:tc>
          <w:tcPr>
            <w:tcW w:w="4820" w:type="dxa"/>
            <w:shd w:val="clear" w:color="auto" w:fill="auto"/>
          </w:tcPr>
          <w:p w14:paraId="00000039" w14:textId="77777777" w:rsidR="00725000" w:rsidRPr="00231F49" w:rsidRDefault="007879E7">
            <w:pPr>
              <w:spacing w:after="0" w:line="240" w:lineRule="auto"/>
              <w:rPr>
                <w:color w:val="000000"/>
                <w:lang w:val="lv-LV"/>
              </w:rPr>
            </w:pPr>
            <w:r w:rsidRPr="00231F49">
              <w:rPr>
                <w:color w:val="000000"/>
                <w:lang w:val="lv-LV"/>
              </w:rPr>
              <w:t>6. Prioritārais/-ie virziens/-i zinātnē</w:t>
            </w:r>
          </w:p>
        </w:tc>
        <w:tc>
          <w:tcPr>
            <w:tcW w:w="5103" w:type="dxa"/>
            <w:shd w:val="clear" w:color="auto" w:fill="auto"/>
          </w:tcPr>
          <w:p w14:paraId="0000003A" w14:textId="77777777" w:rsidR="00725000" w:rsidRPr="00231F49" w:rsidRDefault="00725000">
            <w:pPr>
              <w:spacing w:after="0" w:line="240" w:lineRule="auto"/>
              <w:rPr>
                <w:color w:val="000000"/>
                <w:lang w:val="lv-LV"/>
              </w:rPr>
            </w:pPr>
          </w:p>
        </w:tc>
      </w:tr>
      <w:tr w:rsidR="00725000" w:rsidRPr="00231F49" w14:paraId="5CAD6465" w14:textId="77777777" w:rsidTr="00231F49">
        <w:trPr>
          <w:trHeight w:val="274"/>
          <w:jc w:val="center"/>
        </w:trPr>
        <w:tc>
          <w:tcPr>
            <w:tcW w:w="4820" w:type="dxa"/>
            <w:shd w:val="clear" w:color="auto" w:fill="auto"/>
          </w:tcPr>
          <w:p w14:paraId="0000003B" w14:textId="77777777" w:rsidR="00725000" w:rsidRPr="00231F49" w:rsidRDefault="007879E7">
            <w:pPr>
              <w:spacing w:after="0" w:line="240" w:lineRule="auto"/>
              <w:rPr>
                <w:color w:val="000000"/>
                <w:lang w:val="lv-LV"/>
              </w:rPr>
            </w:pPr>
            <w:r w:rsidRPr="00231F49">
              <w:rPr>
                <w:color w:val="000000"/>
                <w:lang w:val="lv-LV"/>
              </w:rPr>
              <w:t>6.1.Pamatojums prioritārā/-o virziena/-u zinātnē izvēlei</w:t>
            </w:r>
          </w:p>
        </w:tc>
        <w:tc>
          <w:tcPr>
            <w:tcW w:w="5103" w:type="dxa"/>
            <w:shd w:val="clear" w:color="auto" w:fill="auto"/>
          </w:tcPr>
          <w:p w14:paraId="0000003C" w14:textId="77777777" w:rsidR="00725000" w:rsidRPr="00231F49" w:rsidRDefault="00725000">
            <w:pPr>
              <w:spacing w:after="0" w:line="240" w:lineRule="auto"/>
              <w:rPr>
                <w:color w:val="000000"/>
                <w:lang w:val="lv-LV"/>
              </w:rPr>
            </w:pPr>
          </w:p>
        </w:tc>
      </w:tr>
      <w:tr w:rsidR="00725000" w:rsidRPr="00231F49" w14:paraId="637BC6E2" w14:textId="77777777" w:rsidTr="00231F49">
        <w:trPr>
          <w:trHeight w:val="644"/>
          <w:jc w:val="center"/>
        </w:trPr>
        <w:tc>
          <w:tcPr>
            <w:tcW w:w="4820" w:type="dxa"/>
            <w:shd w:val="clear" w:color="auto" w:fill="auto"/>
          </w:tcPr>
          <w:p w14:paraId="0000003D" w14:textId="77777777" w:rsidR="00725000" w:rsidRPr="00231F49" w:rsidRDefault="007879E7">
            <w:pPr>
              <w:spacing w:after="0" w:line="240" w:lineRule="auto"/>
              <w:rPr>
                <w:color w:val="000000"/>
                <w:lang w:val="lv-LV"/>
              </w:rPr>
            </w:pPr>
            <w:r w:rsidRPr="00231F49">
              <w:rPr>
                <w:color w:val="000000"/>
                <w:lang w:val="lv-LV"/>
              </w:rPr>
              <w:t>7. Pētījuma veids</w:t>
            </w:r>
          </w:p>
        </w:tc>
        <w:tc>
          <w:tcPr>
            <w:tcW w:w="5103" w:type="dxa"/>
            <w:shd w:val="clear" w:color="auto" w:fill="auto"/>
          </w:tcPr>
          <w:tbl>
            <w:tblPr>
              <w:tblStyle w:val="a0"/>
              <w:tblW w:w="4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56"/>
              <w:gridCol w:w="850"/>
            </w:tblGrid>
            <w:tr w:rsidR="00725000" w:rsidRPr="00231F49" w14:paraId="02F15EC5" w14:textId="77777777">
              <w:trPr>
                <w:trHeight w:val="274"/>
              </w:trPr>
              <w:tc>
                <w:tcPr>
                  <w:tcW w:w="3356" w:type="dxa"/>
                </w:tcPr>
                <w:p w14:paraId="0000003F" w14:textId="77777777" w:rsidR="00725000" w:rsidRPr="00231F49" w:rsidRDefault="007879E7">
                  <w:pPr>
                    <w:spacing w:after="0" w:line="240" w:lineRule="auto"/>
                    <w:rPr>
                      <w:color w:val="000000"/>
                      <w:lang w:val="lv-LV"/>
                    </w:rPr>
                  </w:pPr>
                  <w:r w:rsidRPr="00231F49">
                    <w:rPr>
                      <w:color w:val="000000"/>
                      <w:lang w:val="lv-LV"/>
                    </w:rPr>
                    <w:t>fundamentālie pētījumi</w:t>
                  </w:r>
                </w:p>
              </w:tc>
              <w:tc>
                <w:tcPr>
                  <w:tcW w:w="850" w:type="dxa"/>
                </w:tcPr>
                <w:p w14:paraId="00000040" w14:textId="77777777" w:rsidR="00725000" w:rsidRPr="00231F49" w:rsidRDefault="00725000">
                  <w:pPr>
                    <w:spacing w:after="0" w:line="240" w:lineRule="auto"/>
                    <w:rPr>
                      <w:color w:val="000000"/>
                      <w:lang w:val="lv-LV"/>
                    </w:rPr>
                  </w:pPr>
                </w:p>
              </w:tc>
            </w:tr>
            <w:tr w:rsidR="00725000" w:rsidRPr="00231F49" w14:paraId="00CD6A83" w14:textId="77777777">
              <w:trPr>
                <w:trHeight w:val="262"/>
              </w:trPr>
              <w:tc>
                <w:tcPr>
                  <w:tcW w:w="3356" w:type="dxa"/>
                </w:tcPr>
                <w:p w14:paraId="00000041" w14:textId="77777777" w:rsidR="00725000" w:rsidRPr="00231F49" w:rsidRDefault="007879E7">
                  <w:pPr>
                    <w:spacing w:after="0" w:line="240" w:lineRule="auto"/>
                    <w:rPr>
                      <w:color w:val="000000"/>
                      <w:lang w:val="lv-LV"/>
                    </w:rPr>
                  </w:pPr>
                  <w:r w:rsidRPr="00231F49">
                    <w:rPr>
                      <w:color w:val="000000"/>
                      <w:lang w:val="lv-LV"/>
                    </w:rPr>
                    <w:t>lietišķie pētījumi</w:t>
                  </w:r>
                </w:p>
              </w:tc>
              <w:tc>
                <w:tcPr>
                  <w:tcW w:w="850" w:type="dxa"/>
                </w:tcPr>
                <w:p w14:paraId="00000042" w14:textId="77777777" w:rsidR="00725000" w:rsidRPr="00231F49" w:rsidRDefault="00725000">
                  <w:pPr>
                    <w:spacing w:after="0" w:line="240" w:lineRule="auto"/>
                    <w:rPr>
                      <w:color w:val="000000"/>
                      <w:lang w:val="lv-LV"/>
                    </w:rPr>
                  </w:pPr>
                </w:p>
              </w:tc>
            </w:tr>
          </w:tbl>
          <w:p w14:paraId="00000043" w14:textId="77777777" w:rsidR="00725000" w:rsidRPr="00231F49" w:rsidRDefault="00725000">
            <w:pPr>
              <w:spacing w:after="0" w:line="240" w:lineRule="auto"/>
              <w:rPr>
                <w:color w:val="000000"/>
                <w:lang w:val="lv-LV"/>
              </w:rPr>
            </w:pPr>
          </w:p>
        </w:tc>
      </w:tr>
      <w:tr w:rsidR="00725000" w:rsidRPr="00231F49" w14:paraId="1E89ABC8" w14:textId="77777777" w:rsidTr="00231F49">
        <w:trPr>
          <w:trHeight w:val="311"/>
          <w:jc w:val="center"/>
        </w:trPr>
        <w:tc>
          <w:tcPr>
            <w:tcW w:w="4820" w:type="dxa"/>
            <w:shd w:val="clear" w:color="auto" w:fill="auto"/>
          </w:tcPr>
          <w:p w14:paraId="00000044" w14:textId="77777777" w:rsidR="00725000" w:rsidRPr="00231F49" w:rsidRDefault="007879E7">
            <w:pPr>
              <w:spacing w:after="0" w:line="240" w:lineRule="auto"/>
              <w:rPr>
                <w:color w:val="000000"/>
                <w:lang w:val="lv-LV"/>
              </w:rPr>
            </w:pPr>
            <w:r w:rsidRPr="00231F49">
              <w:rPr>
                <w:color w:val="000000"/>
                <w:lang w:val="lv-LV"/>
              </w:rPr>
              <w:t>8. Viedās specializācijas joma</w:t>
            </w:r>
          </w:p>
        </w:tc>
        <w:tc>
          <w:tcPr>
            <w:tcW w:w="5103" w:type="dxa"/>
            <w:shd w:val="clear" w:color="auto" w:fill="auto"/>
          </w:tcPr>
          <w:p w14:paraId="00000045" w14:textId="77777777" w:rsidR="00725000" w:rsidRPr="00231F49" w:rsidRDefault="00725000">
            <w:pPr>
              <w:spacing w:after="0" w:line="240" w:lineRule="auto"/>
              <w:rPr>
                <w:color w:val="000000"/>
                <w:lang w:val="lv-LV"/>
              </w:rPr>
            </w:pPr>
          </w:p>
        </w:tc>
      </w:tr>
      <w:tr w:rsidR="00725000" w:rsidRPr="00231F49" w14:paraId="228FDCAB" w14:textId="77777777" w:rsidTr="00231F49">
        <w:trPr>
          <w:trHeight w:val="341"/>
          <w:jc w:val="center"/>
        </w:trPr>
        <w:tc>
          <w:tcPr>
            <w:tcW w:w="4820" w:type="dxa"/>
            <w:shd w:val="clear" w:color="auto" w:fill="auto"/>
          </w:tcPr>
          <w:p w14:paraId="00000046" w14:textId="77777777" w:rsidR="00725000" w:rsidRPr="00231F49" w:rsidRDefault="007879E7">
            <w:pPr>
              <w:spacing w:after="0" w:line="240" w:lineRule="auto"/>
              <w:rPr>
                <w:color w:val="000000"/>
                <w:lang w:val="lv-LV"/>
              </w:rPr>
            </w:pPr>
            <w:r w:rsidRPr="00231F49">
              <w:rPr>
                <w:color w:val="000000"/>
                <w:lang w:val="lv-LV"/>
              </w:rPr>
              <w:t>9. Projekta kopējais finansējums</w:t>
            </w:r>
          </w:p>
        </w:tc>
        <w:tc>
          <w:tcPr>
            <w:tcW w:w="5103" w:type="dxa"/>
            <w:shd w:val="clear" w:color="auto" w:fill="auto"/>
          </w:tcPr>
          <w:p w14:paraId="00000047" w14:textId="77777777" w:rsidR="00725000" w:rsidRPr="00231F49" w:rsidRDefault="00725000">
            <w:pPr>
              <w:spacing w:after="0" w:line="240" w:lineRule="auto"/>
              <w:rPr>
                <w:color w:val="000000"/>
                <w:lang w:val="lv-LV"/>
              </w:rPr>
            </w:pPr>
          </w:p>
        </w:tc>
      </w:tr>
      <w:tr w:rsidR="00725000" w:rsidRPr="00231F49" w14:paraId="04114AC4" w14:textId="77777777" w:rsidTr="00231F49">
        <w:trPr>
          <w:trHeight w:val="341"/>
          <w:jc w:val="center"/>
        </w:trPr>
        <w:tc>
          <w:tcPr>
            <w:tcW w:w="4820" w:type="dxa"/>
            <w:shd w:val="clear" w:color="auto" w:fill="auto"/>
          </w:tcPr>
          <w:p w14:paraId="00000048" w14:textId="77777777" w:rsidR="00725000" w:rsidRPr="00231F49" w:rsidRDefault="007879E7">
            <w:pPr>
              <w:spacing w:after="0" w:line="240" w:lineRule="auto"/>
              <w:rPr>
                <w:color w:val="000000"/>
                <w:lang w:val="lv-LV"/>
              </w:rPr>
            </w:pPr>
            <w:r w:rsidRPr="00231F49">
              <w:rPr>
                <w:color w:val="000000"/>
                <w:lang w:val="lv-LV"/>
              </w:rPr>
              <w:t xml:space="preserve">10. Projekta kopsavilkums </w:t>
            </w:r>
          </w:p>
        </w:tc>
        <w:tc>
          <w:tcPr>
            <w:tcW w:w="5103" w:type="dxa"/>
            <w:shd w:val="clear" w:color="auto" w:fill="auto"/>
          </w:tcPr>
          <w:p w14:paraId="00000049" w14:textId="77777777" w:rsidR="00725000" w:rsidRPr="00231F49" w:rsidRDefault="00725000">
            <w:pPr>
              <w:spacing w:after="0" w:line="240" w:lineRule="auto"/>
              <w:rPr>
                <w:color w:val="000000"/>
                <w:lang w:val="lv-LV"/>
              </w:rPr>
            </w:pPr>
          </w:p>
        </w:tc>
      </w:tr>
      <w:tr w:rsidR="00725000" w:rsidRPr="00231F49" w14:paraId="266DEEFC" w14:textId="77777777" w:rsidTr="00231F49">
        <w:trPr>
          <w:trHeight w:val="341"/>
          <w:jc w:val="center"/>
        </w:trPr>
        <w:tc>
          <w:tcPr>
            <w:tcW w:w="4820" w:type="dxa"/>
            <w:shd w:val="clear" w:color="auto" w:fill="auto"/>
          </w:tcPr>
          <w:p w14:paraId="0000004A" w14:textId="77777777" w:rsidR="00725000" w:rsidRPr="00231F49" w:rsidRDefault="007879E7">
            <w:pPr>
              <w:spacing w:after="0" w:line="240" w:lineRule="auto"/>
              <w:rPr>
                <w:color w:val="000000"/>
                <w:lang w:val="lv-LV"/>
              </w:rPr>
            </w:pPr>
            <w:r w:rsidRPr="00231F49">
              <w:rPr>
                <w:color w:val="000000"/>
                <w:lang w:val="lv-LV"/>
              </w:rPr>
              <w:t>11. Atslēgas vārdi</w:t>
            </w:r>
          </w:p>
        </w:tc>
        <w:tc>
          <w:tcPr>
            <w:tcW w:w="5103" w:type="dxa"/>
            <w:shd w:val="clear" w:color="auto" w:fill="auto"/>
          </w:tcPr>
          <w:p w14:paraId="0000004B" w14:textId="77777777" w:rsidR="00725000" w:rsidRPr="00231F49" w:rsidRDefault="00725000">
            <w:pPr>
              <w:spacing w:after="0" w:line="240" w:lineRule="auto"/>
              <w:rPr>
                <w:color w:val="000000"/>
                <w:lang w:val="lv-LV"/>
              </w:rPr>
            </w:pPr>
          </w:p>
        </w:tc>
      </w:tr>
      <w:tr w:rsidR="00725000" w:rsidRPr="00231F49" w14:paraId="627612B6" w14:textId="77777777" w:rsidTr="00231F49">
        <w:trPr>
          <w:trHeight w:val="341"/>
          <w:jc w:val="center"/>
        </w:trPr>
        <w:tc>
          <w:tcPr>
            <w:tcW w:w="4820" w:type="dxa"/>
            <w:shd w:val="clear" w:color="auto" w:fill="auto"/>
          </w:tcPr>
          <w:p w14:paraId="0000004C" w14:textId="77777777" w:rsidR="00725000" w:rsidRPr="00231F49" w:rsidRDefault="007879E7">
            <w:pPr>
              <w:spacing w:after="0" w:line="240" w:lineRule="auto"/>
              <w:rPr>
                <w:color w:val="000000"/>
                <w:lang w:val="lv-LV"/>
              </w:rPr>
            </w:pPr>
            <w:r w:rsidRPr="00231F49">
              <w:rPr>
                <w:color w:val="000000"/>
                <w:lang w:val="lv-LV"/>
              </w:rPr>
              <w:t>12. Projekta īstenošanas periods</w:t>
            </w:r>
          </w:p>
        </w:tc>
        <w:tc>
          <w:tcPr>
            <w:tcW w:w="5103" w:type="dxa"/>
            <w:shd w:val="clear" w:color="auto" w:fill="auto"/>
          </w:tcPr>
          <w:p w14:paraId="0000004D" w14:textId="77777777" w:rsidR="00725000" w:rsidRPr="00231F49" w:rsidRDefault="00725000">
            <w:pPr>
              <w:spacing w:after="0" w:line="240" w:lineRule="auto"/>
              <w:rPr>
                <w:color w:val="000000"/>
                <w:lang w:val="lv-LV"/>
              </w:rPr>
            </w:pPr>
          </w:p>
        </w:tc>
      </w:tr>
    </w:tbl>
    <w:p w14:paraId="0000004E" w14:textId="77777777" w:rsidR="00725000" w:rsidRPr="00231F49" w:rsidRDefault="00725000">
      <w:pPr>
        <w:pStyle w:val="Heading1"/>
      </w:pPr>
    </w:p>
    <w:p w14:paraId="0000004F" w14:textId="77777777" w:rsidR="00725000" w:rsidRPr="00231F49" w:rsidRDefault="007879E7">
      <w:pPr>
        <w:pStyle w:val="Heading2"/>
      </w:pPr>
      <w:bookmarkStart w:id="1" w:name="_heading=h.1fob9te" w:colFirst="0" w:colLast="0"/>
      <w:bookmarkEnd w:id="1"/>
      <w:r w:rsidRPr="00231F49">
        <w:t>2. nodaļa. Zinātniskā grupa</w:t>
      </w:r>
    </w:p>
    <w:p w14:paraId="00000050" w14:textId="77777777" w:rsidR="00725000" w:rsidRPr="00231F49" w:rsidRDefault="00725000">
      <w:pPr>
        <w:spacing w:after="0" w:line="240" w:lineRule="auto"/>
        <w:jc w:val="center"/>
        <w:rPr>
          <w:b/>
          <w:color w:val="000000"/>
          <w:lang w:val="lv-LV"/>
        </w:rPr>
      </w:pPr>
    </w:p>
    <w:tbl>
      <w:tblPr>
        <w:tblStyle w:val="a1"/>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3"/>
        <w:gridCol w:w="2264"/>
        <w:gridCol w:w="1995"/>
        <w:gridCol w:w="1995"/>
        <w:gridCol w:w="1996"/>
      </w:tblGrid>
      <w:tr w:rsidR="00725000" w:rsidRPr="00231F49" w14:paraId="66B8AFCC" w14:textId="77777777">
        <w:tc>
          <w:tcPr>
            <w:tcW w:w="1673" w:type="dxa"/>
          </w:tcPr>
          <w:p w14:paraId="00000051" w14:textId="77777777" w:rsidR="00725000" w:rsidRPr="00231F49" w:rsidRDefault="00725000">
            <w:pPr>
              <w:spacing w:after="160" w:line="240" w:lineRule="auto"/>
              <w:jc w:val="left"/>
              <w:rPr>
                <w:color w:val="000000"/>
                <w:lang w:val="lv-LV"/>
              </w:rPr>
            </w:pPr>
          </w:p>
        </w:tc>
        <w:tc>
          <w:tcPr>
            <w:tcW w:w="2264" w:type="dxa"/>
          </w:tcPr>
          <w:p w14:paraId="00000052" w14:textId="77777777" w:rsidR="00725000" w:rsidRPr="00231F49" w:rsidRDefault="007879E7">
            <w:pPr>
              <w:spacing w:after="160" w:line="240" w:lineRule="auto"/>
              <w:jc w:val="center"/>
              <w:rPr>
                <w:color w:val="000000"/>
                <w:lang w:val="lv-LV"/>
              </w:rPr>
            </w:pPr>
            <w:r w:rsidRPr="00231F49">
              <w:rPr>
                <w:color w:val="000000"/>
                <w:lang w:val="lv-LV"/>
              </w:rPr>
              <w:t>Pārstāvētā zinātniskā institūcija</w:t>
            </w:r>
          </w:p>
        </w:tc>
        <w:tc>
          <w:tcPr>
            <w:tcW w:w="1995" w:type="dxa"/>
          </w:tcPr>
          <w:p w14:paraId="00000053" w14:textId="77777777" w:rsidR="00725000" w:rsidRPr="00231F49" w:rsidRDefault="007879E7">
            <w:pPr>
              <w:spacing w:after="160" w:line="240" w:lineRule="auto"/>
              <w:jc w:val="center"/>
              <w:rPr>
                <w:color w:val="000000"/>
                <w:lang w:val="lv-LV"/>
              </w:rPr>
            </w:pPr>
            <w:r w:rsidRPr="00231F49">
              <w:rPr>
                <w:color w:val="000000"/>
                <w:lang w:val="lv-LV"/>
              </w:rPr>
              <w:t>Vārds, uzvārds</w:t>
            </w:r>
          </w:p>
        </w:tc>
        <w:tc>
          <w:tcPr>
            <w:tcW w:w="1995" w:type="dxa"/>
          </w:tcPr>
          <w:p w14:paraId="00000054" w14:textId="77777777" w:rsidR="00725000" w:rsidRPr="00231F49" w:rsidRDefault="007879E7">
            <w:pPr>
              <w:spacing w:after="160" w:line="240" w:lineRule="auto"/>
              <w:jc w:val="center"/>
              <w:rPr>
                <w:color w:val="000000"/>
                <w:lang w:val="lv-LV"/>
              </w:rPr>
            </w:pPr>
            <w:r w:rsidRPr="00231F49">
              <w:rPr>
                <w:color w:val="000000"/>
                <w:lang w:val="lv-LV"/>
              </w:rPr>
              <w:t>Slodze (PLE)</w:t>
            </w:r>
          </w:p>
        </w:tc>
        <w:tc>
          <w:tcPr>
            <w:tcW w:w="1996" w:type="dxa"/>
          </w:tcPr>
          <w:p w14:paraId="00000055" w14:textId="77777777" w:rsidR="00725000" w:rsidRPr="00231F49" w:rsidRDefault="007879E7">
            <w:pPr>
              <w:spacing w:after="160" w:line="240" w:lineRule="auto"/>
              <w:jc w:val="center"/>
              <w:rPr>
                <w:color w:val="000000"/>
                <w:lang w:val="lv-LV"/>
              </w:rPr>
            </w:pPr>
            <w:r w:rsidRPr="00231F49">
              <w:rPr>
                <w:color w:val="000000"/>
                <w:lang w:val="lv-LV"/>
              </w:rPr>
              <w:t>CV</w:t>
            </w:r>
          </w:p>
        </w:tc>
      </w:tr>
      <w:tr w:rsidR="00725000" w:rsidRPr="00231F49" w14:paraId="563D2396" w14:textId="77777777">
        <w:tc>
          <w:tcPr>
            <w:tcW w:w="1673" w:type="dxa"/>
          </w:tcPr>
          <w:p w14:paraId="00000056" w14:textId="77777777" w:rsidR="00725000" w:rsidRPr="00231F49" w:rsidRDefault="007879E7">
            <w:pPr>
              <w:spacing w:after="160" w:line="240" w:lineRule="auto"/>
              <w:jc w:val="left"/>
              <w:rPr>
                <w:color w:val="000000"/>
                <w:lang w:val="lv-LV"/>
              </w:rPr>
            </w:pPr>
            <w:r w:rsidRPr="00231F49">
              <w:rPr>
                <w:color w:val="000000"/>
                <w:lang w:val="lv-LV"/>
              </w:rPr>
              <w:t>Projekta vadītājs</w:t>
            </w:r>
          </w:p>
        </w:tc>
        <w:tc>
          <w:tcPr>
            <w:tcW w:w="2264" w:type="dxa"/>
          </w:tcPr>
          <w:p w14:paraId="00000057" w14:textId="77777777" w:rsidR="00725000" w:rsidRPr="00231F49" w:rsidRDefault="00725000">
            <w:pPr>
              <w:spacing w:after="160" w:line="240" w:lineRule="auto"/>
              <w:jc w:val="left"/>
              <w:rPr>
                <w:color w:val="000000"/>
                <w:lang w:val="lv-LV"/>
              </w:rPr>
            </w:pPr>
          </w:p>
        </w:tc>
        <w:tc>
          <w:tcPr>
            <w:tcW w:w="1995" w:type="dxa"/>
          </w:tcPr>
          <w:p w14:paraId="00000058" w14:textId="77777777" w:rsidR="00725000" w:rsidRPr="00231F49" w:rsidRDefault="00725000">
            <w:pPr>
              <w:spacing w:after="160" w:line="240" w:lineRule="auto"/>
              <w:jc w:val="left"/>
              <w:rPr>
                <w:color w:val="000000"/>
                <w:lang w:val="lv-LV"/>
              </w:rPr>
            </w:pPr>
          </w:p>
        </w:tc>
        <w:tc>
          <w:tcPr>
            <w:tcW w:w="1995" w:type="dxa"/>
          </w:tcPr>
          <w:p w14:paraId="00000059" w14:textId="77777777" w:rsidR="00725000" w:rsidRPr="00231F49" w:rsidRDefault="00725000">
            <w:pPr>
              <w:spacing w:after="160" w:line="240" w:lineRule="auto"/>
              <w:jc w:val="left"/>
              <w:rPr>
                <w:color w:val="000000"/>
                <w:lang w:val="lv-LV"/>
              </w:rPr>
            </w:pPr>
          </w:p>
        </w:tc>
        <w:tc>
          <w:tcPr>
            <w:tcW w:w="1996" w:type="dxa"/>
          </w:tcPr>
          <w:p w14:paraId="0000005A" w14:textId="77777777" w:rsidR="00725000" w:rsidRPr="00231F49" w:rsidRDefault="00725000">
            <w:pPr>
              <w:spacing w:after="160" w:line="240" w:lineRule="auto"/>
              <w:jc w:val="left"/>
              <w:rPr>
                <w:color w:val="000000"/>
                <w:lang w:val="lv-LV"/>
              </w:rPr>
            </w:pPr>
          </w:p>
        </w:tc>
      </w:tr>
      <w:tr w:rsidR="00725000" w:rsidRPr="00231F49" w14:paraId="028B22B7" w14:textId="77777777">
        <w:tc>
          <w:tcPr>
            <w:tcW w:w="1673" w:type="dxa"/>
          </w:tcPr>
          <w:p w14:paraId="0000005B" w14:textId="77777777" w:rsidR="00725000" w:rsidRPr="00231F49" w:rsidRDefault="007879E7">
            <w:pPr>
              <w:spacing w:after="160" w:line="240" w:lineRule="auto"/>
              <w:jc w:val="left"/>
              <w:rPr>
                <w:color w:val="000000"/>
                <w:lang w:val="lv-LV"/>
              </w:rPr>
            </w:pPr>
            <w:r w:rsidRPr="00231F49">
              <w:rPr>
                <w:color w:val="000000"/>
                <w:lang w:val="lv-LV"/>
              </w:rPr>
              <w:t>Projekta izpildītāji (ne</w:t>
            </w:r>
            <w:r w:rsidRPr="00231F49">
              <w:rPr>
                <w:lang w:val="lv-LV"/>
              </w:rPr>
              <w:t>skaitot augstskolās studējošos un doktora zinātniskā grāda pretendentus)</w:t>
            </w:r>
          </w:p>
        </w:tc>
        <w:tc>
          <w:tcPr>
            <w:tcW w:w="2264" w:type="dxa"/>
          </w:tcPr>
          <w:p w14:paraId="0000005C" w14:textId="77777777" w:rsidR="00725000" w:rsidRPr="00231F49" w:rsidRDefault="00725000">
            <w:pPr>
              <w:spacing w:after="160" w:line="240" w:lineRule="auto"/>
              <w:jc w:val="left"/>
              <w:rPr>
                <w:color w:val="000000"/>
                <w:lang w:val="lv-LV"/>
              </w:rPr>
            </w:pPr>
          </w:p>
        </w:tc>
        <w:tc>
          <w:tcPr>
            <w:tcW w:w="1995" w:type="dxa"/>
          </w:tcPr>
          <w:p w14:paraId="0000005D" w14:textId="77777777" w:rsidR="00725000" w:rsidRPr="00231F49" w:rsidRDefault="00725000">
            <w:pPr>
              <w:spacing w:after="160" w:line="240" w:lineRule="auto"/>
              <w:jc w:val="left"/>
              <w:rPr>
                <w:color w:val="000000"/>
                <w:lang w:val="lv-LV"/>
              </w:rPr>
            </w:pPr>
          </w:p>
        </w:tc>
        <w:tc>
          <w:tcPr>
            <w:tcW w:w="1995" w:type="dxa"/>
          </w:tcPr>
          <w:p w14:paraId="0000005E" w14:textId="77777777" w:rsidR="00725000" w:rsidRPr="00231F49" w:rsidRDefault="00725000">
            <w:pPr>
              <w:spacing w:after="160" w:line="240" w:lineRule="auto"/>
              <w:jc w:val="left"/>
              <w:rPr>
                <w:color w:val="000000"/>
                <w:lang w:val="lv-LV"/>
              </w:rPr>
            </w:pPr>
          </w:p>
        </w:tc>
        <w:tc>
          <w:tcPr>
            <w:tcW w:w="1996" w:type="dxa"/>
          </w:tcPr>
          <w:p w14:paraId="0000005F" w14:textId="77777777" w:rsidR="00725000" w:rsidRPr="00231F49" w:rsidRDefault="007879E7">
            <w:pPr>
              <w:spacing w:after="160" w:line="240" w:lineRule="auto"/>
              <w:jc w:val="left"/>
              <w:rPr>
                <w:color w:val="000000"/>
                <w:lang w:val="lv-LV"/>
              </w:rPr>
            </w:pPr>
            <w:r w:rsidRPr="00231F49">
              <w:rPr>
                <w:noProof/>
                <w:lang w:val="lv-LV"/>
              </w:rPr>
              <mc:AlternateContent>
                <mc:Choice Requires="wps">
                  <w:drawing>
                    <wp:anchor distT="0" distB="0" distL="114300" distR="114300" simplePos="0" relativeHeight="251658240" behindDoc="0" locked="0" layoutInCell="1" hidden="0" allowOverlap="1" wp14:editId="7D158AC8">
                      <wp:simplePos x="0" y="0"/>
                      <wp:positionH relativeFrom="column">
                        <wp:posOffset>-61595</wp:posOffset>
                      </wp:positionH>
                      <wp:positionV relativeFrom="paragraph">
                        <wp:posOffset>-2540</wp:posOffset>
                      </wp:positionV>
                      <wp:extent cx="1219200" cy="1676400"/>
                      <wp:effectExtent l="0" t="0" r="19050" b="19050"/>
                      <wp:wrapNone/>
                      <wp:docPr id="3" name="Straight Arrow Connector 3"/>
                      <wp:cNvGraphicFramePr/>
                      <a:graphic xmlns:a="http://schemas.openxmlformats.org/drawingml/2006/main">
                        <a:graphicData uri="http://schemas.microsoft.com/office/word/2010/wordprocessingShape">
                          <wps:wsp>
                            <wps:cNvCnPr/>
                            <wps:spPr>
                              <a:xfrm>
                                <a:off x="0" y="0"/>
                                <a:ext cx="1219200" cy="16764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type w14:anchorId="61C70C5D" id="_x0000_t32" coordsize="21600,21600" o:spt="32" o:oned="t" path="m,l21600,21600e" filled="f">
                      <v:path arrowok="t" fillok="f" o:connecttype="none"/>
                      <o:lock v:ext="edit" shapetype="t"/>
                    </v:shapetype>
                    <v:shape id="Straight Arrow Connector 3" o:spid="_x0000_s1026" type="#_x0000_t32" style="position:absolute;margin-left:-4.85pt;margin-top:-.2pt;width:96pt;height:1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" strokecolor="black [3200]">
                      <v:stroke startarrowwidth="narrow" startarrowlength="short" endarrowwidth="narrow" endarrowlength="short" joinstyle="miter"/>
                    </v:shape>
                  </w:pict>
                </mc:Fallback>
              </mc:AlternateContent>
            </w:r>
          </w:p>
        </w:tc>
      </w:tr>
      <w:tr w:rsidR="00725000" w:rsidRPr="00231F49" w14:paraId="2EBF6534" w14:textId="77777777">
        <w:tc>
          <w:tcPr>
            <w:tcW w:w="1673" w:type="dxa"/>
          </w:tcPr>
          <w:p w14:paraId="00000060" w14:textId="77777777" w:rsidR="00725000" w:rsidRPr="00231F49" w:rsidRDefault="007879E7">
            <w:pPr>
              <w:spacing w:after="160" w:line="240" w:lineRule="auto"/>
              <w:jc w:val="left"/>
              <w:rPr>
                <w:color w:val="000000"/>
                <w:lang w:val="lv-LV"/>
              </w:rPr>
            </w:pPr>
            <w:r w:rsidRPr="00231F49">
              <w:rPr>
                <w:color w:val="000000"/>
                <w:lang w:val="lv-LV"/>
              </w:rPr>
              <w:t xml:space="preserve">Projekta izpildītāji- </w:t>
            </w:r>
            <w:r w:rsidRPr="00231F49">
              <w:rPr>
                <w:lang w:val="lv-LV"/>
              </w:rPr>
              <w:t xml:space="preserve">augstskolās </w:t>
            </w:r>
            <w:r w:rsidRPr="00231F49">
              <w:rPr>
                <w:color w:val="000000"/>
                <w:lang w:val="lv-LV"/>
              </w:rPr>
              <w:t>studējošie</w:t>
            </w:r>
            <w:r w:rsidRPr="00231F49">
              <w:rPr>
                <w:lang w:val="lv-LV"/>
              </w:rPr>
              <w:t xml:space="preserve"> un doktora zinātniskā grāda pretendenti</w:t>
            </w:r>
          </w:p>
        </w:tc>
        <w:tc>
          <w:tcPr>
            <w:tcW w:w="2264" w:type="dxa"/>
          </w:tcPr>
          <w:p w14:paraId="00000061" w14:textId="77777777" w:rsidR="00725000" w:rsidRPr="00231F49" w:rsidRDefault="00725000">
            <w:pPr>
              <w:spacing w:after="160" w:line="240" w:lineRule="auto"/>
              <w:jc w:val="left"/>
              <w:rPr>
                <w:color w:val="000000"/>
                <w:lang w:val="lv-LV"/>
              </w:rPr>
            </w:pPr>
          </w:p>
        </w:tc>
        <w:tc>
          <w:tcPr>
            <w:tcW w:w="1995" w:type="dxa"/>
          </w:tcPr>
          <w:p w14:paraId="00000062" w14:textId="77777777" w:rsidR="00725000" w:rsidRPr="00231F49" w:rsidRDefault="00725000">
            <w:pPr>
              <w:spacing w:after="160" w:line="240" w:lineRule="auto"/>
              <w:jc w:val="left"/>
              <w:rPr>
                <w:color w:val="000000"/>
                <w:lang w:val="lv-LV"/>
              </w:rPr>
            </w:pPr>
          </w:p>
        </w:tc>
        <w:tc>
          <w:tcPr>
            <w:tcW w:w="1995" w:type="dxa"/>
          </w:tcPr>
          <w:p w14:paraId="00000063" w14:textId="77777777" w:rsidR="00725000" w:rsidRPr="00231F49" w:rsidRDefault="00725000">
            <w:pPr>
              <w:spacing w:after="160" w:line="240" w:lineRule="auto"/>
              <w:jc w:val="left"/>
              <w:rPr>
                <w:color w:val="000000"/>
                <w:lang w:val="lv-LV"/>
              </w:rPr>
            </w:pPr>
          </w:p>
        </w:tc>
        <w:tc>
          <w:tcPr>
            <w:tcW w:w="1996" w:type="dxa"/>
          </w:tcPr>
          <w:p w14:paraId="00000064" w14:textId="77777777" w:rsidR="00725000" w:rsidRPr="00231F49" w:rsidRDefault="007879E7">
            <w:pPr>
              <w:spacing w:after="160" w:line="240" w:lineRule="auto"/>
              <w:jc w:val="left"/>
              <w:rPr>
                <w:color w:val="000000"/>
                <w:lang w:val="lv-LV"/>
              </w:rPr>
            </w:pPr>
            <w:r w:rsidRPr="00231F49">
              <w:rPr>
                <w:noProof/>
                <w:lang w:val="lv-LV"/>
              </w:rPr>
              <mc:AlternateContent>
                <mc:Choice Requires="wps">
                  <w:drawing>
                    <wp:anchor distT="0" distB="0" distL="114300" distR="114300" simplePos="0" relativeHeight="251659264" behindDoc="0" locked="0" layoutInCell="1" hidden="0" allowOverlap="1" wp14:editId="7A10DC00">
                      <wp:simplePos x="0" y="0"/>
                      <wp:positionH relativeFrom="column">
                        <wp:posOffset>-61595</wp:posOffset>
                      </wp:positionH>
                      <wp:positionV relativeFrom="paragraph">
                        <wp:posOffset>-11430</wp:posOffset>
                      </wp:positionV>
                      <wp:extent cx="1219200" cy="1485900"/>
                      <wp:effectExtent l="0" t="0" r="19050" b="19050"/>
                      <wp:wrapNone/>
                      <wp:docPr id="4" name="Straight Arrow Connector 4"/>
                      <wp:cNvGraphicFramePr/>
                      <a:graphic xmlns:a="http://schemas.openxmlformats.org/drawingml/2006/main">
                        <a:graphicData uri="http://schemas.microsoft.com/office/word/2010/wordprocessingShape">
                          <wps:wsp>
                            <wps:cNvCnPr/>
                            <wps:spPr>
                              <a:xfrm>
                                <a:off x="0" y="0"/>
                                <a:ext cx="1219200" cy="14859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 w14:anchorId="3BCC3391" id="Straight Arrow Connector 4" o:spid="_x0000_s1026" type="#_x0000_t32" style="position:absolute;margin-left:-4.85pt;margin-top:-.9pt;width:96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" strokecolor="black [3200]">
                      <v:stroke startarrowwidth="narrow" startarrowlength="short" endarrowwidth="narrow" endarrowlength="short" joinstyle="miter"/>
                    </v:shape>
                  </w:pict>
                </mc:Fallback>
              </mc:AlternateContent>
            </w:r>
          </w:p>
        </w:tc>
      </w:tr>
    </w:tbl>
    <w:p w14:paraId="00000065" w14:textId="77777777" w:rsidR="00725000" w:rsidRPr="00231F49" w:rsidRDefault="007879E7">
      <w:pPr>
        <w:pStyle w:val="Heading2"/>
      </w:pPr>
      <w:bookmarkStart w:id="2" w:name="_heading=h.3znysh7" w:colFirst="0" w:colLast="0"/>
      <w:bookmarkEnd w:id="2"/>
      <w:r w:rsidRPr="00231F49">
        <w:t xml:space="preserve"> </w:t>
      </w:r>
    </w:p>
    <w:p w14:paraId="00000066" w14:textId="77777777" w:rsidR="00725000" w:rsidRPr="00231F49" w:rsidRDefault="007879E7">
      <w:pPr>
        <w:pStyle w:val="Heading2"/>
        <w:rPr>
          <w:b/>
        </w:rPr>
      </w:pPr>
      <w:bookmarkStart w:id="3" w:name="_heading=h.2et92p0" w:colFirst="0" w:colLast="0"/>
      <w:bookmarkEnd w:id="3"/>
      <w:r w:rsidRPr="00231F49">
        <w:t>3. nodaļa. Projekta rezultāti</w:t>
      </w:r>
    </w:p>
    <w:p w14:paraId="00000067" w14:textId="77777777" w:rsidR="00725000" w:rsidRPr="00231F49" w:rsidRDefault="00725000">
      <w:pPr>
        <w:spacing w:after="0"/>
        <w:rPr>
          <w:color w:val="000000"/>
          <w:lang w:val="lv-LV"/>
        </w:rPr>
      </w:pPr>
    </w:p>
    <w:tbl>
      <w:tblPr>
        <w:tblStyle w:val="a2"/>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3"/>
        <w:gridCol w:w="7335"/>
        <w:gridCol w:w="1985"/>
      </w:tblGrid>
      <w:tr w:rsidR="00725000" w:rsidRPr="00231F49" w14:paraId="7F9A417F" w14:textId="77777777">
        <w:tc>
          <w:tcPr>
            <w:tcW w:w="603" w:type="dxa"/>
          </w:tcPr>
          <w:p w14:paraId="00000068" w14:textId="77777777" w:rsidR="00725000" w:rsidRPr="00231F49" w:rsidRDefault="007879E7">
            <w:pPr>
              <w:spacing w:after="0" w:line="240" w:lineRule="auto"/>
              <w:jc w:val="center"/>
              <w:rPr>
                <w:color w:val="000000"/>
                <w:lang w:val="lv-LV"/>
              </w:rPr>
            </w:pPr>
            <w:r w:rsidRPr="00231F49">
              <w:rPr>
                <w:color w:val="000000"/>
                <w:lang w:val="lv-LV"/>
              </w:rPr>
              <w:t>Nr. p.k.</w:t>
            </w:r>
          </w:p>
        </w:tc>
        <w:tc>
          <w:tcPr>
            <w:tcW w:w="7335" w:type="dxa"/>
          </w:tcPr>
          <w:p w14:paraId="00000069" w14:textId="77777777" w:rsidR="00725000" w:rsidRPr="00231F49" w:rsidRDefault="007879E7">
            <w:pPr>
              <w:spacing w:after="0" w:line="240" w:lineRule="auto"/>
              <w:jc w:val="center"/>
              <w:rPr>
                <w:color w:val="000000"/>
                <w:lang w:val="lv-LV"/>
              </w:rPr>
            </w:pPr>
            <w:r w:rsidRPr="00231F49">
              <w:rPr>
                <w:color w:val="000000"/>
                <w:lang w:val="lv-LV"/>
              </w:rPr>
              <w:t xml:space="preserve">Rezultāta veids </w:t>
            </w:r>
          </w:p>
        </w:tc>
        <w:tc>
          <w:tcPr>
            <w:tcW w:w="1985" w:type="dxa"/>
          </w:tcPr>
          <w:p w14:paraId="0000006A" w14:textId="77777777" w:rsidR="00725000" w:rsidRPr="00231F49" w:rsidRDefault="007879E7">
            <w:pPr>
              <w:spacing w:after="0" w:line="240" w:lineRule="auto"/>
              <w:jc w:val="center"/>
              <w:rPr>
                <w:color w:val="000000"/>
                <w:lang w:val="lv-LV"/>
              </w:rPr>
            </w:pPr>
            <w:r w:rsidRPr="00231F49">
              <w:rPr>
                <w:color w:val="000000"/>
                <w:lang w:val="lv-LV"/>
              </w:rPr>
              <w:t xml:space="preserve">Skaits projekta noslēgumā </w:t>
            </w:r>
          </w:p>
        </w:tc>
      </w:tr>
      <w:tr w:rsidR="00725000" w:rsidRPr="00231F49" w14:paraId="5BCFB286" w14:textId="77777777">
        <w:tc>
          <w:tcPr>
            <w:tcW w:w="603" w:type="dxa"/>
          </w:tcPr>
          <w:p w14:paraId="0000006B" w14:textId="77777777" w:rsidR="00725000" w:rsidRPr="00231F49" w:rsidRDefault="007879E7">
            <w:pPr>
              <w:spacing w:after="0" w:line="240" w:lineRule="auto"/>
              <w:jc w:val="center"/>
              <w:rPr>
                <w:color w:val="000000"/>
                <w:lang w:val="lv-LV"/>
              </w:rPr>
            </w:pPr>
            <w:r w:rsidRPr="00231F49">
              <w:rPr>
                <w:color w:val="000000"/>
                <w:lang w:val="lv-LV"/>
              </w:rPr>
              <w:t>1.</w:t>
            </w:r>
          </w:p>
        </w:tc>
        <w:tc>
          <w:tcPr>
            <w:tcW w:w="7335" w:type="dxa"/>
          </w:tcPr>
          <w:p w14:paraId="0000006C" w14:textId="77777777" w:rsidR="00725000" w:rsidRPr="00231F49" w:rsidRDefault="007879E7">
            <w:pPr>
              <w:spacing w:after="0" w:line="240" w:lineRule="auto"/>
              <w:rPr>
                <w:color w:val="000000"/>
                <w:lang w:val="lv-LV"/>
              </w:rPr>
            </w:pPr>
            <w:r w:rsidRPr="00231F49">
              <w:rPr>
                <w:color w:val="000000"/>
                <w:lang w:val="lv-LV"/>
              </w:rPr>
              <w:t xml:space="preserve">Oriģināli zinātniskie raksti (obligāti vismaz viens): </w:t>
            </w:r>
          </w:p>
          <w:p w14:paraId="0000006D" w14:textId="77777777" w:rsidR="00725000" w:rsidRPr="00231F49" w:rsidRDefault="007879E7">
            <w:pPr>
              <w:spacing w:after="0" w:line="240" w:lineRule="auto"/>
              <w:rPr>
                <w:color w:val="000000"/>
                <w:lang w:val="lv-LV"/>
              </w:rPr>
            </w:pPr>
            <w:r w:rsidRPr="00231F49">
              <w:rPr>
                <w:color w:val="000000"/>
                <w:lang w:val="lv-LV"/>
              </w:rPr>
              <w:t xml:space="preserve">1. </w:t>
            </w:r>
            <w:r w:rsidRPr="00231F49">
              <w:rPr>
                <w:lang w:val="lv-LV"/>
              </w:rPr>
              <w:t>dabaszinātņu nozaru grupā, inženierzinātņu un tehnoloģiju nozaru grupā, medicīnas un veselības zinātņu nozaru grupā, lauksaimniecības, meža un veterināro zinātņu nozaru grupā</w:t>
            </w:r>
            <w:r w:rsidRPr="00231F49">
              <w:rPr>
                <w:color w:val="000000"/>
                <w:lang w:val="lv-LV"/>
              </w:rPr>
              <w:t xml:space="preserve">, kas iesniegti vai pieņemti publicēšanai </w:t>
            </w:r>
            <w:r w:rsidRPr="00231F49">
              <w:rPr>
                <w:i/>
                <w:color w:val="000000"/>
                <w:lang w:val="lv-LV"/>
              </w:rPr>
              <w:t>Web of Science Core Collection</w:t>
            </w:r>
            <w:r w:rsidRPr="00231F49">
              <w:rPr>
                <w:color w:val="000000"/>
                <w:lang w:val="lv-LV"/>
              </w:rPr>
              <w:t xml:space="preserve"> vai </w:t>
            </w:r>
            <w:r w:rsidRPr="00231F49">
              <w:rPr>
                <w:i/>
                <w:color w:val="000000"/>
                <w:lang w:val="lv-LV"/>
              </w:rPr>
              <w:t>SCOPU</w:t>
            </w:r>
            <w:r w:rsidRPr="00231F49">
              <w:rPr>
                <w:color w:val="000000"/>
                <w:lang w:val="lv-LV"/>
              </w:rPr>
              <w:t xml:space="preserve">S datubāzēs iekļautajos žurnālos vai konferenču rakstu krājumos; </w:t>
            </w:r>
          </w:p>
          <w:p w14:paraId="0000006E" w14:textId="77777777" w:rsidR="00725000" w:rsidRPr="00231F49" w:rsidRDefault="007879E7">
            <w:pPr>
              <w:spacing w:after="0" w:line="240" w:lineRule="auto"/>
              <w:rPr>
                <w:color w:val="000000"/>
                <w:lang w:val="lv-LV"/>
              </w:rPr>
            </w:pPr>
            <w:r w:rsidRPr="00231F49">
              <w:rPr>
                <w:color w:val="000000"/>
                <w:lang w:val="lv-LV"/>
              </w:rPr>
              <w:t>2. sociālo zinātņu</w:t>
            </w:r>
            <w:r w:rsidRPr="00231F49">
              <w:rPr>
                <w:lang w:val="lv-LV"/>
              </w:rPr>
              <w:t xml:space="preserve"> nozaru grupā</w:t>
            </w:r>
            <w:r w:rsidRPr="00231F49">
              <w:rPr>
                <w:color w:val="000000"/>
                <w:lang w:val="lv-LV"/>
              </w:rPr>
              <w:t xml:space="preserve"> un humanitāro un mākslas zināt</w:t>
            </w:r>
            <w:r w:rsidRPr="00231F49">
              <w:rPr>
                <w:lang w:val="lv-LV"/>
              </w:rPr>
              <w:t>ņu</w:t>
            </w:r>
            <w:r w:rsidRPr="00231F49">
              <w:rPr>
                <w:color w:val="000000"/>
                <w:lang w:val="lv-LV"/>
              </w:rPr>
              <w:t xml:space="preserve"> nozaru grupā, kas iesniegti vai pieņemti publicēšanai </w:t>
            </w:r>
            <w:r w:rsidRPr="00231F49">
              <w:rPr>
                <w:i/>
                <w:color w:val="000000"/>
                <w:lang w:val="lv-LV"/>
              </w:rPr>
              <w:t>Web of Science Core Collection</w:t>
            </w:r>
            <w:r w:rsidRPr="00231F49">
              <w:rPr>
                <w:color w:val="000000"/>
                <w:lang w:val="lv-LV"/>
              </w:rPr>
              <w:t xml:space="preserve"> vai </w:t>
            </w:r>
            <w:r w:rsidRPr="00231F49">
              <w:rPr>
                <w:i/>
                <w:color w:val="000000"/>
                <w:lang w:val="lv-LV"/>
              </w:rPr>
              <w:t>SCOPU</w:t>
            </w:r>
            <w:r w:rsidRPr="00231F49">
              <w:rPr>
                <w:color w:val="000000"/>
                <w:lang w:val="lv-LV"/>
              </w:rPr>
              <w:t>S datubāzēs iekļautajos žurnālo</w:t>
            </w:r>
            <w:r w:rsidRPr="00231F49">
              <w:rPr>
                <w:color w:val="000000"/>
                <w:lang w:val="lv-LV"/>
              </w:rPr>
              <w:t xml:space="preserve">s vai konferenču rakstu krājumos vai iesniegti vai pieņemti publicēšanai zinātniskajos izdevumos, kuri iekļauti </w:t>
            </w:r>
            <w:r w:rsidRPr="00231F49">
              <w:rPr>
                <w:i/>
                <w:color w:val="000000"/>
                <w:lang w:val="lv-LV"/>
              </w:rPr>
              <w:t>ERIH+</w:t>
            </w:r>
          </w:p>
        </w:tc>
        <w:tc>
          <w:tcPr>
            <w:tcW w:w="1985" w:type="dxa"/>
          </w:tcPr>
          <w:p w14:paraId="0000006F" w14:textId="77777777" w:rsidR="00725000" w:rsidRPr="00231F49" w:rsidRDefault="00725000">
            <w:pPr>
              <w:spacing w:after="0" w:line="240" w:lineRule="auto"/>
              <w:jc w:val="left"/>
              <w:rPr>
                <w:color w:val="000000"/>
                <w:lang w:val="lv-LV"/>
              </w:rPr>
            </w:pPr>
          </w:p>
        </w:tc>
      </w:tr>
      <w:tr w:rsidR="00725000" w:rsidRPr="00231F49" w14:paraId="4A00B597" w14:textId="77777777">
        <w:tc>
          <w:tcPr>
            <w:tcW w:w="603" w:type="dxa"/>
          </w:tcPr>
          <w:p w14:paraId="00000070" w14:textId="77777777" w:rsidR="00725000" w:rsidRPr="00231F49" w:rsidRDefault="007879E7">
            <w:pPr>
              <w:spacing w:after="0" w:line="240" w:lineRule="auto"/>
              <w:jc w:val="center"/>
              <w:rPr>
                <w:color w:val="000000"/>
                <w:lang w:val="lv-LV"/>
              </w:rPr>
            </w:pPr>
            <w:r w:rsidRPr="00231F49">
              <w:rPr>
                <w:color w:val="000000"/>
                <w:lang w:val="lv-LV"/>
              </w:rPr>
              <w:t>2.</w:t>
            </w:r>
          </w:p>
        </w:tc>
        <w:tc>
          <w:tcPr>
            <w:tcW w:w="7335" w:type="dxa"/>
          </w:tcPr>
          <w:p w14:paraId="00000071" w14:textId="77777777" w:rsidR="00725000" w:rsidRPr="00231F49" w:rsidRDefault="007879E7">
            <w:pPr>
              <w:spacing w:after="0" w:line="240" w:lineRule="auto"/>
              <w:jc w:val="left"/>
              <w:rPr>
                <w:color w:val="000000"/>
                <w:lang w:val="lv-LV"/>
              </w:rPr>
            </w:pPr>
            <w:r w:rsidRPr="00231F49">
              <w:rPr>
                <w:color w:val="000000"/>
                <w:lang w:val="lv-LV"/>
              </w:rPr>
              <w:t>Citi anonīmi recenzēti zinātniskie raksti</w:t>
            </w:r>
          </w:p>
        </w:tc>
        <w:tc>
          <w:tcPr>
            <w:tcW w:w="1985" w:type="dxa"/>
          </w:tcPr>
          <w:p w14:paraId="00000072" w14:textId="77777777" w:rsidR="00725000" w:rsidRPr="00231F49" w:rsidRDefault="00725000">
            <w:pPr>
              <w:spacing w:after="0" w:line="240" w:lineRule="auto"/>
              <w:jc w:val="left"/>
              <w:rPr>
                <w:color w:val="000000"/>
                <w:lang w:val="lv-LV"/>
              </w:rPr>
            </w:pPr>
          </w:p>
        </w:tc>
      </w:tr>
      <w:tr w:rsidR="00725000" w:rsidRPr="00231F49" w14:paraId="184345D0" w14:textId="77777777">
        <w:tc>
          <w:tcPr>
            <w:tcW w:w="603" w:type="dxa"/>
          </w:tcPr>
          <w:p w14:paraId="00000073" w14:textId="77777777" w:rsidR="00725000" w:rsidRPr="00231F49" w:rsidRDefault="007879E7">
            <w:pPr>
              <w:spacing w:after="0" w:line="240" w:lineRule="auto"/>
              <w:jc w:val="center"/>
              <w:rPr>
                <w:color w:val="000000"/>
                <w:lang w:val="lv-LV"/>
              </w:rPr>
            </w:pPr>
            <w:r w:rsidRPr="00231F49">
              <w:rPr>
                <w:color w:val="000000"/>
                <w:lang w:val="lv-LV"/>
              </w:rPr>
              <w:t>3.</w:t>
            </w:r>
          </w:p>
        </w:tc>
        <w:tc>
          <w:tcPr>
            <w:tcW w:w="7335" w:type="dxa"/>
          </w:tcPr>
          <w:p w14:paraId="00000074" w14:textId="77777777" w:rsidR="00725000" w:rsidRPr="00231F49" w:rsidRDefault="007879E7">
            <w:pPr>
              <w:spacing w:after="0" w:line="240" w:lineRule="auto"/>
              <w:jc w:val="left"/>
              <w:rPr>
                <w:color w:val="000000"/>
                <w:lang w:val="lv-LV"/>
              </w:rPr>
            </w:pPr>
            <w:r w:rsidRPr="00231F49">
              <w:rPr>
                <w:color w:val="000000"/>
                <w:lang w:val="lv-LV"/>
              </w:rPr>
              <w:t>Recenzētas zinātniskās monogrāfijas vai to manuskripti</w:t>
            </w:r>
          </w:p>
        </w:tc>
        <w:tc>
          <w:tcPr>
            <w:tcW w:w="1985" w:type="dxa"/>
          </w:tcPr>
          <w:p w14:paraId="00000075" w14:textId="77777777" w:rsidR="00725000" w:rsidRPr="00231F49" w:rsidRDefault="00725000">
            <w:pPr>
              <w:spacing w:after="0" w:line="240" w:lineRule="auto"/>
              <w:jc w:val="left"/>
              <w:rPr>
                <w:color w:val="000000"/>
                <w:lang w:val="lv-LV"/>
              </w:rPr>
            </w:pPr>
          </w:p>
        </w:tc>
      </w:tr>
      <w:tr w:rsidR="00725000" w:rsidRPr="00231F49" w14:paraId="67D9FBE0" w14:textId="77777777">
        <w:tc>
          <w:tcPr>
            <w:tcW w:w="603" w:type="dxa"/>
          </w:tcPr>
          <w:p w14:paraId="00000076" w14:textId="77777777" w:rsidR="00725000" w:rsidRPr="00231F49" w:rsidRDefault="007879E7">
            <w:pPr>
              <w:tabs>
                <w:tab w:val="left" w:pos="1005"/>
              </w:tabs>
              <w:spacing w:after="0" w:line="240" w:lineRule="auto"/>
              <w:jc w:val="center"/>
              <w:rPr>
                <w:color w:val="000000"/>
                <w:lang w:val="lv-LV"/>
              </w:rPr>
            </w:pPr>
            <w:r w:rsidRPr="00231F49">
              <w:rPr>
                <w:color w:val="000000"/>
                <w:lang w:val="lv-LV"/>
              </w:rPr>
              <w:t>4.</w:t>
            </w:r>
          </w:p>
        </w:tc>
        <w:tc>
          <w:tcPr>
            <w:tcW w:w="7335" w:type="dxa"/>
          </w:tcPr>
          <w:p w14:paraId="00000077" w14:textId="77777777" w:rsidR="00725000" w:rsidRPr="00231F49" w:rsidRDefault="007879E7">
            <w:pPr>
              <w:tabs>
                <w:tab w:val="left" w:pos="1005"/>
              </w:tabs>
              <w:spacing w:after="0" w:line="240" w:lineRule="auto"/>
              <w:jc w:val="left"/>
              <w:rPr>
                <w:color w:val="000000"/>
                <w:lang w:val="lv-LV"/>
              </w:rPr>
            </w:pPr>
            <w:r w:rsidRPr="00231F49">
              <w:rPr>
                <w:color w:val="000000"/>
                <w:lang w:val="lv-LV"/>
              </w:rPr>
              <w:t>Tehnoloģiju tiesības –</w:t>
            </w:r>
            <w:r w:rsidRPr="00231F49">
              <w:rPr>
                <w:lang w:val="lv-LV"/>
              </w:rPr>
              <w:t xml:space="preserve"> </w:t>
            </w:r>
            <w:r w:rsidRPr="00231F49">
              <w:rPr>
                <w:color w:val="000000"/>
                <w:lang w:val="lv-LV"/>
              </w:rPr>
              <w:t>patenti un citi nemateriāli aktīvi</w:t>
            </w:r>
          </w:p>
        </w:tc>
        <w:tc>
          <w:tcPr>
            <w:tcW w:w="1985" w:type="dxa"/>
          </w:tcPr>
          <w:p w14:paraId="00000078" w14:textId="77777777" w:rsidR="00725000" w:rsidRPr="00231F49" w:rsidRDefault="00725000">
            <w:pPr>
              <w:spacing w:after="0" w:line="240" w:lineRule="auto"/>
              <w:jc w:val="left"/>
              <w:rPr>
                <w:color w:val="000000"/>
                <w:lang w:val="lv-LV"/>
              </w:rPr>
            </w:pPr>
          </w:p>
        </w:tc>
      </w:tr>
      <w:tr w:rsidR="00725000" w:rsidRPr="00231F49" w14:paraId="30A0ACDF" w14:textId="77777777">
        <w:tc>
          <w:tcPr>
            <w:tcW w:w="603" w:type="dxa"/>
          </w:tcPr>
          <w:p w14:paraId="00000079" w14:textId="77777777" w:rsidR="00725000" w:rsidRPr="00231F49" w:rsidRDefault="007879E7">
            <w:pPr>
              <w:tabs>
                <w:tab w:val="left" w:pos="1005"/>
              </w:tabs>
              <w:spacing w:after="0" w:line="240" w:lineRule="auto"/>
              <w:jc w:val="center"/>
              <w:rPr>
                <w:color w:val="000000"/>
                <w:lang w:val="lv-LV"/>
              </w:rPr>
            </w:pPr>
            <w:r w:rsidRPr="00231F49">
              <w:rPr>
                <w:color w:val="000000"/>
                <w:lang w:val="lv-LV"/>
              </w:rPr>
              <w:t>5.</w:t>
            </w:r>
          </w:p>
        </w:tc>
        <w:tc>
          <w:tcPr>
            <w:tcW w:w="7335" w:type="dxa"/>
          </w:tcPr>
          <w:p w14:paraId="0000007A" w14:textId="77777777" w:rsidR="00725000" w:rsidRPr="00231F49" w:rsidRDefault="007879E7">
            <w:pPr>
              <w:tabs>
                <w:tab w:val="left" w:pos="1005"/>
              </w:tabs>
              <w:spacing w:after="0" w:line="240" w:lineRule="auto"/>
              <w:jc w:val="left"/>
              <w:rPr>
                <w:color w:val="000000"/>
                <w:lang w:val="lv-LV"/>
              </w:rPr>
            </w:pPr>
            <w:r w:rsidRPr="00231F49">
              <w:rPr>
                <w:color w:val="000000"/>
                <w:lang w:val="lv-LV"/>
              </w:rPr>
              <w:t>Intelektuālā īpašuma licences vai nodošanas līgumi</w:t>
            </w:r>
          </w:p>
        </w:tc>
        <w:tc>
          <w:tcPr>
            <w:tcW w:w="1985" w:type="dxa"/>
          </w:tcPr>
          <w:p w14:paraId="0000007B" w14:textId="77777777" w:rsidR="00725000" w:rsidRPr="00231F49" w:rsidRDefault="00725000">
            <w:pPr>
              <w:spacing w:after="0" w:line="240" w:lineRule="auto"/>
              <w:jc w:val="left"/>
              <w:rPr>
                <w:color w:val="000000"/>
                <w:lang w:val="lv-LV"/>
              </w:rPr>
            </w:pPr>
          </w:p>
        </w:tc>
      </w:tr>
      <w:tr w:rsidR="00725000" w:rsidRPr="00231F49" w14:paraId="1F14C174" w14:textId="77777777">
        <w:tc>
          <w:tcPr>
            <w:tcW w:w="603" w:type="dxa"/>
          </w:tcPr>
          <w:p w14:paraId="0000007C" w14:textId="77777777" w:rsidR="00725000" w:rsidRPr="00231F49" w:rsidRDefault="007879E7">
            <w:pPr>
              <w:tabs>
                <w:tab w:val="left" w:pos="1005"/>
              </w:tabs>
              <w:spacing w:after="0" w:line="240" w:lineRule="auto"/>
              <w:jc w:val="center"/>
              <w:rPr>
                <w:color w:val="000000"/>
                <w:lang w:val="lv-LV"/>
              </w:rPr>
            </w:pPr>
            <w:r w:rsidRPr="00231F49">
              <w:rPr>
                <w:color w:val="000000"/>
                <w:lang w:val="lv-LV"/>
              </w:rPr>
              <w:t>6.</w:t>
            </w:r>
          </w:p>
        </w:tc>
        <w:tc>
          <w:tcPr>
            <w:tcW w:w="7335" w:type="dxa"/>
          </w:tcPr>
          <w:p w14:paraId="0000007D" w14:textId="77777777" w:rsidR="00725000" w:rsidRPr="00231F49" w:rsidRDefault="007879E7">
            <w:pPr>
              <w:tabs>
                <w:tab w:val="left" w:pos="1005"/>
              </w:tabs>
              <w:spacing w:after="0" w:line="240" w:lineRule="auto"/>
              <w:jc w:val="left"/>
              <w:rPr>
                <w:color w:val="000000"/>
                <w:lang w:val="lv-LV"/>
              </w:rPr>
            </w:pPr>
            <w:r w:rsidRPr="00231F49">
              <w:rPr>
                <w:color w:val="000000"/>
                <w:lang w:val="lv-LV"/>
              </w:rPr>
              <w:t>Jauna produkta vai jaunas tehnoloģijas, tai skaitā metodes, prototips</w:t>
            </w:r>
          </w:p>
        </w:tc>
        <w:tc>
          <w:tcPr>
            <w:tcW w:w="1985" w:type="dxa"/>
          </w:tcPr>
          <w:p w14:paraId="0000007E" w14:textId="77777777" w:rsidR="00725000" w:rsidRPr="00231F49" w:rsidRDefault="00725000">
            <w:pPr>
              <w:spacing w:after="0" w:line="240" w:lineRule="auto"/>
              <w:jc w:val="left"/>
              <w:rPr>
                <w:color w:val="000000"/>
                <w:lang w:val="lv-LV"/>
              </w:rPr>
            </w:pPr>
          </w:p>
        </w:tc>
      </w:tr>
      <w:tr w:rsidR="00725000" w:rsidRPr="00231F49" w14:paraId="7A4E3BD4" w14:textId="77777777">
        <w:tc>
          <w:tcPr>
            <w:tcW w:w="603" w:type="dxa"/>
          </w:tcPr>
          <w:p w14:paraId="0000007F" w14:textId="77777777" w:rsidR="00725000" w:rsidRPr="00231F49" w:rsidRDefault="007879E7">
            <w:pPr>
              <w:tabs>
                <w:tab w:val="left" w:pos="1005"/>
              </w:tabs>
              <w:spacing w:after="0" w:line="240" w:lineRule="auto"/>
              <w:jc w:val="center"/>
              <w:rPr>
                <w:color w:val="000000"/>
                <w:lang w:val="lv-LV"/>
              </w:rPr>
            </w:pPr>
            <w:r w:rsidRPr="00231F49">
              <w:rPr>
                <w:color w:val="000000"/>
                <w:lang w:val="lv-LV"/>
              </w:rPr>
              <w:t>7.</w:t>
            </w:r>
          </w:p>
        </w:tc>
        <w:tc>
          <w:tcPr>
            <w:tcW w:w="7335" w:type="dxa"/>
          </w:tcPr>
          <w:p w14:paraId="00000080" w14:textId="77777777" w:rsidR="00725000" w:rsidRPr="00231F49" w:rsidRDefault="007879E7">
            <w:pPr>
              <w:tabs>
                <w:tab w:val="left" w:pos="1005"/>
              </w:tabs>
              <w:spacing w:after="0" w:line="240" w:lineRule="auto"/>
              <w:jc w:val="left"/>
              <w:rPr>
                <w:color w:val="000000"/>
                <w:lang w:val="lv-LV"/>
              </w:rPr>
            </w:pPr>
            <w:r w:rsidRPr="00231F49">
              <w:rPr>
                <w:color w:val="000000"/>
                <w:lang w:val="lv-LV"/>
              </w:rPr>
              <w:t>Jaunas nekomercializējamas ārstniecības un diagnostikas metode</w:t>
            </w:r>
            <w:r w:rsidRPr="00231F49">
              <w:rPr>
                <w:color w:val="000000"/>
                <w:lang w:val="lv-LV"/>
              </w:rPr>
              <w:t>s</w:t>
            </w:r>
          </w:p>
        </w:tc>
        <w:tc>
          <w:tcPr>
            <w:tcW w:w="1985" w:type="dxa"/>
          </w:tcPr>
          <w:p w14:paraId="00000081" w14:textId="77777777" w:rsidR="00725000" w:rsidRPr="00231F49" w:rsidRDefault="00725000">
            <w:pPr>
              <w:spacing w:after="0" w:line="240" w:lineRule="auto"/>
              <w:jc w:val="left"/>
              <w:rPr>
                <w:color w:val="000000"/>
                <w:lang w:val="lv-LV"/>
              </w:rPr>
            </w:pPr>
          </w:p>
        </w:tc>
      </w:tr>
      <w:tr w:rsidR="00725000" w:rsidRPr="00231F49" w14:paraId="265A392A" w14:textId="77777777">
        <w:trPr>
          <w:trHeight w:val="132"/>
        </w:trPr>
        <w:tc>
          <w:tcPr>
            <w:tcW w:w="603" w:type="dxa"/>
          </w:tcPr>
          <w:p w14:paraId="00000082" w14:textId="77777777" w:rsidR="00725000" w:rsidRPr="00231F49" w:rsidRDefault="007879E7">
            <w:pPr>
              <w:tabs>
                <w:tab w:val="left" w:pos="1110"/>
              </w:tabs>
              <w:spacing w:after="0" w:line="240" w:lineRule="auto"/>
              <w:jc w:val="center"/>
              <w:rPr>
                <w:color w:val="000000"/>
                <w:lang w:val="lv-LV"/>
              </w:rPr>
            </w:pPr>
            <w:r w:rsidRPr="00231F49">
              <w:rPr>
                <w:color w:val="000000"/>
                <w:lang w:val="lv-LV"/>
              </w:rPr>
              <w:lastRenderedPageBreak/>
              <w:t>8.</w:t>
            </w:r>
          </w:p>
        </w:tc>
        <w:tc>
          <w:tcPr>
            <w:tcW w:w="7335" w:type="dxa"/>
          </w:tcPr>
          <w:p w14:paraId="00000083" w14:textId="77777777" w:rsidR="00725000" w:rsidRPr="00231F49" w:rsidRDefault="007879E7">
            <w:pPr>
              <w:tabs>
                <w:tab w:val="left" w:pos="1110"/>
              </w:tabs>
              <w:spacing w:after="0" w:line="240" w:lineRule="auto"/>
              <w:jc w:val="left"/>
              <w:rPr>
                <w:color w:val="000000"/>
                <w:lang w:val="lv-LV"/>
              </w:rPr>
            </w:pPr>
            <w:r w:rsidRPr="00231F49">
              <w:rPr>
                <w:color w:val="000000"/>
                <w:lang w:val="lv-LV"/>
              </w:rPr>
              <w:t>Iesniegts projekta pieteikums starptautiskā vai nacionālā pētniecības un attīstības projektu konkursā</w:t>
            </w:r>
          </w:p>
        </w:tc>
        <w:tc>
          <w:tcPr>
            <w:tcW w:w="1985" w:type="dxa"/>
          </w:tcPr>
          <w:p w14:paraId="00000084" w14:textId="77777777" w:rsidR="00725000" w:rsidRPr="00231F49" w:rsidRDefault="00725000">
            <w:pPr>
              <w:spacing w:after="0" w:line="240" w:lineRule="auto"/>
              <w:jc w:val="left"/>
              <w:rPr>
                <w:color w:val="000000"/>
                <w:lang w:val="lv-LV"/>
              </w:rPr>
            </w:pPr>
          </w:p>
        </w:tc>
      </w:tr>
      <w:tr w:rsidR="00725000" w:rsidRPr="00231F49" w14:paraId="6E4FD18D" w14:textId="77777777">
        <w:tc>
          <w:tcPr>
            <w:tcW w:w="603" w:type="dxa"/>
          </w:tcPr>
          <w:p w14:paraId="00000085" w14:textId="77777777" w:rsidR="00725000" w:rsidRPr="00231F49" w:rsidRDefault="007879E7">
            <w:pPr>
              <w:spacing w:after="0" w:line="240" w:lineRule="auto"/>
              <w:jc w:val="center"/>
              <w:rPr>
                <w:color w:val="000000"/>
                <w:lang w:val="lv-LV"/>
              </w:rPr>
            </w:pPr>
            <w:r w:rsidRPr="00231F49">
              <w:rPr>
                <w:color w:val="000000"/>
                <w:lang w:val="lv-LV"/>
              </w:rPr>
              <w:t>9.</w:t>
            </w:r>
          </w:p>
        </w:tc>
        <w:tc>
          <w:tcPr>
            <w:tcW w:w="7335" w:type="dxa"/>
          </w:tcPr>
          <w:p w14:paraId="00000086" w14:textId="77777777" w:rsidR="00725000" w:rsidRPr="00231F49" w:rsidRDefault="007879E7">
            <w:pPr>
              <w:spacing w:after="0" w:line="240" w:lineRule="auto"/>
              <w:jc w:val="left"/>
              <w:rPr>
                <w:color w:val="000000"/>
                <w:lang w:val="lv-LV"/>
              </w:rPr>
            </w:pPr>
            <w:r w:rsidRPr="00231F49">
              <w:rPr>
                <w:color w:val="000000"/>
                <w:lang w:val="lv-LV"/>
              </w:rPr>
              <w:t>Sekmīgi aizstāvēts bakalaura vai maģistra darbs vai promocijas darbs projekta tematikā</w:t>
            </w:r>
          </w:p>
        </w:tc>
        <w:tc>
          <w:tcPr>
            <w:tcW w:w="1985" w:type="dxa"/>
          </w:tcPr>
          <w:p w14:paraId="00000087" w14:textId="77777777" w:rsidR="00725000" w:rsidRPr="00231F49" w:rsidRDefault="00725000">
            <w:pPr>
              <w:spacing w:after="0" w:line="240" w:lineRule="auto"/>
              <w:jc w:val="left"/>
              <w:rPr>
                <w:color w:val="000000"/>
                <w:lang w:val="lv-LV"/>
              </w:rPr>
            </w:pPr>
          </w:p>
        </w:tc>
      </w:tr>
      <w:tr w:rsidR="00725000" w:rsidRPr="00231F49" w14:paraId="07271180" w14:textId="77777777">
        <w:tc>
          <w:tcPr>
            <w:tcW w:w="603" w:type="dxa"/>
          </w:tcPr>
          <w:p w14:paraId="00000088" w14:textId="77777777" w:rsidR="00725000" w:rsidRPr="00231F49" w:rsidRDefault="007879E7">
            <w:pPr>
              <w:spacing w:after="0" w:line="240" w:lineRule="auto"/>
              <w:jc w:val="center"/>
              <w:rPr>
                <w:color w:val="000000"/>
                <w:lang w:val="lv-LV"/>
              </w:rPr>
            </w:pPr>
            <w:r w:rsidRPr="00231F49">
              <w:rPr>
                <w:color w:val="000000"/>
                <w:lang w:val="lv-LV"/>
              </w:rPr>
              <w:t>10.</w:t>
            </w:r>
          </w:p>
        </w:tc>
        <w:tc>
          <w:tcPr>
            <w:tcW w:w="7335" w:type="dxa"/>
          </w:tcPr>
          <w:p w14:paraId="00000089" w14:textId="77777777" w:rsidR="00725000" w:rsidRPr="00231F49" w:rsidRDefault="007879E7">
            <w:pPr>
              <w:spacing w:after="0" w:line="240" w:lineRule="auto"/>
              <w:jc w:val="left"/>
              <w:rPr>
                <w:color w:val="000000"/>
                <w:lang w:val="lv-LV"/>
              </w:rPr>
            </w:pPr>
            <w:r w:rsidRPr="00231F49">
              <w:rPr>
                <w:color w:val="000000"/>
                <w:lang w:val="lv-LV"/>
              </w:rPr>
              <w:t>Ziņojumi par rīcībpolitikas ieteikumiem un rīcībpolitiku ietekmi</w:t>
            </w:r>
          </w:p>
        </w:tc>
        <w:tc>
          <w:tcPr>
            <w:tcW w:w="1985" w:type="dxa"/>
          </w:tcPr>
          <w:p w14:paraId="0000008A" w14:textId="77777777" w:rsidR="00725000" w:rsidRPr="00231F49" w:rsidRDefault="00725000">
            <w:pPr>
              <w:spacing w:after="0" w:line="240" w:lineRule="auto"/>
              <w:jc w:val="left"/>
              <w:rPr>
                <w:color w:val="000000"/>
                <w:lang w:val="lv-LV"/>
              </w:rPr>
            </w:pPr>
          </w:p>
        </w:tc>
      </w:tr>
      <w:tr w:rsidR="00725000" w:rsidRPr="00231F49" w14:paraId="00D717F9" w14:textId="77777777">
        <w:tc>
          <w:tcPr>
            <w:tcW w:w="603" w:type="dxa"/>
          </w:tcPr>
          <w:p w14:paraId="0000008B" w14:textId="77777777" w:rsidR="00725000" w:rsidRPr="00231F49" w:rsidRDefault="007879E7">
            <w:pPr>
              <w:spacing w:after="0" w:line="240" w:lineRule="auto"/>
              <w:jc w:val="center"/>
              <w:rPr>
                <w:color w:val="000000"/>
                <w:lang w:val="lv-LV"/>
              </w:rPr>
            </w:pPr>
            <w:r w:rsidRPr="00231F49">
              <w:rPr>
                <w:color w:val="000000"/>
                <w:lang w:val="lv-LV"/>
              </w:rPr>
              <w:t>11.</w:t>
            </w:r>
          </w:p>
        </w:tc>
        <w:tc>
          <w:tcPr>
            <w:tcW w:w="7335" w:type="dxa"/>
          </w:tcPr>
          <w:p w14:paraId="0000008C" w14:textId="77777777" w:rsidR="00725000" w:rsidRPr="00231F49" w:rsidRDefault="007879E7">
            <w:pPr>
              <w:spacing w:after="0" w:line="240" w:lineRule="auto"/>
              <w:jc w:val="left"/>
              <w:rPr>
                <w:color w:val="000000"/>
                <w:lang w:val="lv-LV"/>
              </w:rPr>
            </w:pPr>
            <w:r w:rsidRPr="00231F49">
              <w:rPr>
                <w:color w:val="000000"/>
                <w:lang w:val="lv-LV"/>
              </w:rPr>
              <w:t>Citi pētniecības specifikai atbilstoši projekta rezultāti (tai skaitā dati), kas papildina i</w:t>
            </w:r>
            <w:r w:rsidRPr="00231F49">
              <w:rPr>
                <w:color w:val="000000"/>
                <w:lang w:val="lv-LV"/>
              </w:rPr>
              <w:t>epriekšminētos</w:t>
            </w:r>
          </w:p>
        </w:tc>
        <w:tc>
          <w:tcPr>
            <w:tcW w:w="1985" w:type="dxa"/>
          </w:tcPr>
          <w:p w14:paraId="0000008D" w14:textId="77777777" w:rsidR="00725000" w:rsidRPr="00231F49" w:rsidRDefault="007879E7">
            <w:pPr>
              <w:spacing w:after="0" w:line="240" w:lineRule="auto"/>
              <w:jc w:val="left"/>
              <w:rPr>
                <w:color w:val="000000"/>
                <w:lang w:val="lv-LV"/>
              </w:rPr>
            </w:pPr>
            <w:r w:rsidRPr="00231F49">
              <w:rPr>
                <w:color w:val="000000"/>
                <w:lang w:val="lv-LV"/>
              </w:rPr>
              <w:t>Brīvās ievades lauks līdz 3 dažādiem projekta rezultātiem</w:t>
            </w:r>
          </w:p>
        </w:tc>
      </w:tr>
    </w:tbl>
    <w:p w14:paraId="0000008E" w14:textId="77777777" w:rsidR="00725000" w:rsidRPr="00231F49" w:rsidRDefault="00725000">
      <w:pPr>
        <w:pStyle w:val="Heading2"/>
      </w:pPr>
    </w:p>
    <w:p w14:paraId="0000008F" w14:textId="77777777" w:rsidR="00725000" w:rsidRPr="00231F49" w:rsidRDefault="007879E7">
      <w:pPr>
        <w:pStyle w:val="Heading2"/>
      </w:pPr>
      <w:sdt>
        <w:sdtPr>
          <w:tag w:val="goog_rdk_0"/>
          <w:id w:val="-1633784162"/>
        </w:sdtPr>
        <w:sdtEndPr/>
        <w:sdtContent/>
      </w:sdt>
      <w:r w:rsidRPr="00231F49">
        <w:t>4. nodaļa. Projekta budžets</w:t>
      </w:r>
    </w:p>
    <w:p w14:paraId="00000090" w14:textId="77777777" w:rsidR="00725000" w:rsidRPr="00231F49" w:rsidRDefault="00725000">
      <w:pPr>
        <w:spacing w:after="0" w:line="240" w:lineRule="auto"/>
        <w:jc w:val="left"/>
        <w:rPr>
          <w:color w:val="000000"/>
          <w:lang w:val="lv-LV"/>
        </w:rPr>
      </w:pPr>
    </w:p>
    <w:tbl>
      <w:tblPr>
        <w:tblStyle w:val="a3"/>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48"/>
        <w:gridCol w:w="1086"/>
        <w:gridCol w:w="6379"/>
        <w:gridCol w:w="1843"/>
      </w:tblGrid>
      <w:tr w:rsidR="00231F49" w:rsidRPr="00231F49" w14:paraId="56AFCDD8" w14:textId="77777777" w:rsidTr="00231F49">
        <w:tc>
          <w:tcPr>
            <w:tcW w:w="615" w:type="dxa"/>
            <w:gridSpan w:val="2"/>
            <w:vMerge w:val="restart"/>
          </w:tcPr>
          <w:p w14:paraId="00000091" w14:textId="77777777" w:rsidR="00231F49" w:rsidRPr="00231F49" w:rsidRDefault="00231F49">
            <w:pPr>
              <w:spacing w:after="0" w:line="240" w:lineRule="auto"/>
              <w:jc w:val="left"/>
              <w:rPr>
                <w:color w:val="000000"/>
                <w:lang w:val="lv-LV"/>
              </w:rPr>
            </w:pPr>
            <w:r w:rsidRPr="00231F49">
              <w:rPr>
                <w:color w:val="000000"/>
                <w:lang w:val="lv-LV"/>
              </w:rPr>
              <w:t>Nr. p.k.</w:t>
            </w:r>
          </w:p>
        </w:tc>
        <w:tc>
          <w:tcPr>
            <w:tcW w:w="1086" w:type="dxa"/>
            <w:vMerge w:val="restart"/>
          </w:tcPr>
          <w:p w14:paraId="00000093" w14:textId="77777777" w:rsidR="00231F49" w:rsidRPr="00231F49" w:rsidRDefault="00231F49">
            <w:pPr>
              <w:spacing w:after="0" w:line="240" w:lineRule="auto"/>
              <w:rPr>
                <w:color w:val="000000"/>
                <w:lang w:val="lv-LV"/>
              </w:rPr>
            </w:pPr>
            <w:r w:rsidRPr="00231F49">
              <w:rPr>
                <w:color w:val="000000"/>
                <w:lang w:val="lv-LV"/>
              </w:rPr>
              <w:t>EKK</w:t>
            </w:r>
          </w:p>
        </w:tc>
        <w:tc>
          <w:tcPr>
            <w:tcW w:w="6379" w:type="dxa"/>
            <w:vMerge w:val="restart"/>
          </w:tcPr>
          <w:p w14:paraId="00000094" w14:textId="77777777" w:rsidR="00231F49" w:rsidRPr="00231F49" w:rsidRDefault="00231F49">
            <w:pPr>
              <w:spacing w:after="0" w:line="240" w:lineRule="auto"/>
              <w:rPr>
                <w:color w:val="000000"/>
                <w:lang w:val="lv-LV"/>
              </w:rPr>
            </w:pPr>
            <w:r w:rsidRPr="00231F49">
              <w:rPr>
                <w:color w:val="000000"/>
                <w:lang w:val="lv-LV"/>
              </w:rPr>
              <w:t>Izmaksu veids</w:t>
            </w:r>
          </w:p>
        </w:tc>
        <w:tc>
          <w:tcPr>
            <w:tcW w:w="1843" w:type="dxa"/>
          </w:tcPr>
          <w:p w14:paraId="00000095" w14:textId="77777777" w:rsidR="00231F49" w:rsidRPr="00231F49" w:rsidRDefault="00231F49">
            <w:pPr>
              <w:spacing w:after="0" w:line="240" w:lineRule="auto"/>
              <w:jc w:val="center"/>
              <w:rPr>
                <w:color w:val="000000"/>
                <w:lang w:val="lv-LV"/>
              </w:rPr>
            </w:pPr>
            <w:r w:rsidRPr="00231F49">
              <w:rPr>
                <w:color w:val="000000"/>
                <w:lang w:val="lv-LV"/>
              </w:rPr>
              <w:t>Izmaksu summa</w:t>
            </w:r>
          </w:p>
        </w:tc>
      </w:tr>
      <w:tr w:rsidR="00231F49" w:rsidRPr="00231F49" w14:paraId="3178A89E" w14:textId="77777777" w:rsidTr="00231F49">
        <w:tc>
          <w:tcPr>
            <w:tcW w:w="615" w:type="dxa"/>
            <w:gridSpan w:val="2"/>
            <w:vMerge/>
          </w:tcPr>
          <w:p w14:paraId="00000096" w14:textId="77777777" w:rsidR="00231F49" w:rsidRPr="00231F49" w:rsidRDefault="00231F49">
            <w:pPr>
              <w:widowControl w:val="0"/>
              <w:pBdr>
                <w:top w:val="nil"/>
                <w:left w:val="nil"/>
                <w:bottom w:val="nil"/>
                <w:right w:val="nil"/>
                <w:between w:val="nil"/>
              </w:pBdr>
              <w:spacing w:after="0"/>
              <w:jc w:val="left"/>
              <w:rPr>
                <w:color w:val="000000"/>
                <w:lang w:val="lv-LV"/>
              </w:rPr>
            </w:pPr>
          </w:p>
        </w:tc>
        <w:tc>
          <w:tcPr>
            <w:tcW w:w="1086" w:type="dxa"/>
            <w:vMerge/>
          </w:tcPr>
          <w:p w14:paraId="00000098" w14:textId="77777777" w:rsidR="00231F49" w:rsidRPr="00231F49" w:rsidRDefault="00231F49">
            <w:pPr>
              <w:widowControl w:val="0"/>
              <w:pBdr>
                <w:top w:val="nil"/>
                <w:left w:val="nil"/>
                <w:bottom w:val="nil"/>
                <w:right w:val="nil"/>
                <w:between w:val="nil"/>
              </w:pBdr>
              <w:spacing w:after="0"/>
              <w:jc w:val="left"/>
              <w:rPr>
                <w:color w:val="000000"/>
                <w:lang w:val="lv-LV"/>
              </w:rPr>
            </w:pPr>
          </w:p>
        </w:tc>
        <w:tc>
          <w:tcPr>
            <w:tcW w:w="6379" w:type="dxa"/>
            <w:vMerge/>
          </w:tcPr>
          <w:p w14:paraId="00000099" w14:textId="77777777" w:rsidR="00231F49" w:rsidRPr="00231F49" w:rsidRDefault="00231F49">
            <w:pPr>
              <w:widowControl w:val="0"/>
              <w:pBdr>
                <w:top w:val="nil"/>
                <w:left w:val="nil"/>
                <w:bottom w:val="nil"/>
                <w:right w:val="nil"/>
                <w:between w:val="nil"/>
              </w:pBdr>
              <w:spacing w:after="0"/>
              <w:jc w:val="left"/>
              <w:rPr>
                <w:color w:val="000000"/>
                <w:lang w:val="lv-LV"/>
              </w:rPr>
            </w:pPr>
          </w:p>
        </w:tc>
        <w:tc>
          <w:tcPr>
            <w:tcW w:w="1843" w:type="dxa"/>
          </w:tcPr>
          <w:p w14:paraId="0000009A" w14:textId="77777777" w:rsidR="00231F49" w:rsidRPr="00231F49" w:rsidRDefault="00231F49">
            <w:pPr>
              <w:spacing w:after="0" w:line="240" w:lineRule="auto"/>
              <w:jc w:val="center"/>
              <w:rPr>
                <w:color w:val="000000"/>
                <w:lang w:val="lv-LV"/>
              </w:rPr>
            </w:pPr>
            <w:r w:rsidRPr="00231F49">
              <w:rPr>
                <w:color w:val="000000"/>
                <w:lang w:val="lv-LV"/>
              </w:rPr>
              <w:t xml:space="preserve">Kopā </w:t>
            </w:r>
          </w:p>
        </w:tc>
      </w:tr>
      <w:tr w:rsidR="00231F49" w:rsidRPr="00231F49" w14:paraId="7CE9845F" w14:textId="77777777" w:rsidTr="00231F49">
        <w:tc>
          <w:tcPr>
            <w:tcW w:w="615" w:type="dxa"/>
            <w:gridSpan w:val="2"/>
            <w:vMerge w:val="restart"/>
          </w:tcPr>
          <w:p w14:paraId="0000009B" w14:textId="77777777" w:rsidR="00231F49" w:rsidRPr="00231F49" w:rsidRDefault="00231F49">
            <w:pPr>
              <w:spacing w:after="0" w:line="240" w:lineRule="auto"/>
              <w:jc w:val="center"/>
              <w:rPr>
                <w:color w:val="000000"/>
                <w:lang w:val="lv-LV"/>
              </w:rPr>
            </w:pPr>
            <w:r w:rsidRPr="00231F49">
              <w:rPr>
                <w:color w:val="000000"/>
                <w:lang w:val="lv-LV"/>
              </w:rPr>
              <w:t>1.</w:t>
            </w:r>
          </w:p>
        </w:tc>
        <w:tc>
          <w:tcPr>
            <w:tcW w:w="1086" w:type="dxa"/>
          </w:tcPr>
          <w:p w14:paraId="0000009D" w14:textId="77777777" w:rsidR="00231F49" w:rsidRPr="00231F49" w:rsidRDefault="00231F49">
            <w:pPr>
              <w:spacing w:after="0" w:line="240" w:lineRule="auto"/>
              <w:jc w:val="left"/>
              <w:rPr>
                <w:color w:val="000000"/>
                <w:lang w:val="lv-LV"/>
              </w:rPr>
            </w:pPr>
            <w:r w:rsidRPr="00231F49">
              <w:rPr>
                <w:color w:val="000000"/>
                <w:lang w:val="lv-LV"/>
              </w:rPr>
              <w:t>1000</w:t>
            </w:r>
          </w:p>
        </w:tc>
        <w:tc>
          <w:tcPr>
            <w:tcW w:w="6379" w:type="dxa"/>
          </w:tcPr>
          <w:p w14:paraId="0000009E" w14:textId="77777777" w:rsidR="00231F49" w:rsidRPr="00231F49" w:rsidRDefault="00231F49">
            <w:pPr>
              <w:spacing w:after="0" w:line="240" w:lineRule="auto"/>
              <w:jc w:val="left"/>
              <w:rPr>
                <w:color w:val="000000"/>
                <w:lang w:val="lv-LV"/>
              </w:rPr>
            </w:pPr>
            <w:r w:rsidRPr="00231F49">
              <w:rPr>
                <w:color w:val="000000"/>
                <w:lang w:val="lv-LV"/>
              </w:rPr>
              <w:t>Atlīdzība atbilstoši nolikuma 18.1.1. apakšpunktam</w:t>
            </w:r>
          </w:p>
        </w:tc>
        <w:tc>
          <w:tcPr>
            <w:tcW w:w="1843" w:type="dxa"/>
          </w:tcPr>
          <w:p w14:paraId="0000009F" w14:textId="77777777" w:rsidR="00231F49" w:rsidRPr="00231F49" w:rsidRDefault="00231F49">
            <w:pPr>
              <w:spacing w:after="0" w:line="240" w:lineRule="auto"/>
              <w:jc w:val="center"/>
              <w:rPr>
                <w:color w:val="000000"/>
                <w:lang w:val="lv-LV"/>
              </w:rPr>
            </w:pPr>
          </w:p>
        </w:tc>
      </w:tr>
      <w:tr w:rsidR="00231F49" w:rsidRPr="00231F49" w14:paraId="25881B96" w14:textId="77777777" w:rsidTr="00231F49">
        <w:tc>
          <w:tcPr>
            <w:tcW w:w="615" w:type="dxa"/>
            <w:gridSpan w:val="2"/>
            <w:vMerge/>
          </w:tcPr>
          <w:p w14:paraId="000000A0" w14:textId="77777777" w:rsidR="00231F49" w:rsidRPr="00231F49" w:rsidRDefault="00231F49">
            <w:pPr>
              <w:widowControl w:val="0"/>
              <w:pBdr>
                <w:top w:val="nil"/>
                <w:left w:val="nil"/>
                <w:bottom w:val="nil"/>
                <w:right w:val="nil"/>
                <w:between w:val="nil"/>
              </w:pBdr>
              <w:spacing w:after="0"/>
              <w:jc w:val="left"/>
              <w:rPr>
                <w:color w:val="000000"/>
                <w:lang w:val="lv-LV"/>
              </w:rPr>
            </w:pPr>
          </w:p>
        </w:tc>
        <w:tc>
          <w:tcPr>
            <w:tcW w:w="1086" w:type="dxa"/>
          </w:tcPr>
          <w:p w14:paraId="000000A2" w14:textId="77777777" w:rsidR="00231F49" w:rsidRPr="00231F49" w:rsidRDefault="00231F49">
            <w:pPr>
              <w:spacing w:after="0" w:line="240" w:lineRule="auto"/>
              <w:jc w:val="left"/>
              <w:rPr>
                <w:color w:val="000000"/>
                <w:lang w:val="lv-LV"/>
              </w:rPr>
            </w:pPr>
          </w:p>
        </w:tc>
        <w:tc>
          <w:tcPr>
            <w:tcW w:w="6379" w:type="dxa"/>
          </w:tcPr>
          <w:p w14:paraId="000000A3" w14:textId="77777777" w:rsidR="00231F49" w:rsidRPr="00231F49" w:rsidRDefault="00231F49">
            <w:pPr>
              <w:spacing w:after="0" w:line="240" w:lineRule="auto"/>
              <w:jc w:val="left"/>
              <w:rPr>
                <w:color w:val="000000"/>
                <w:lang w:val="lv-LV"/>
              </w:rPr>
            </w:pPr>
            <w:r w:rsidRPr="00231F49">
              <w:rPr>
                <w:color w:val="000000"/>
                <w:lang w:val="lv-LV"/>
              </w:rPr>
              <w:t xml:space="preserve">Projektā iesaistīto zinātniskās grupas locekļu kopējā noslodze PLE </w:t>
            </w:r>
          </w:p>
        </w:tc>
        <w:tc>
          <w:tcPr>
            <w:tcW w:w="1843" w:type="dxa"/>
          </w:tcPr>
          <w:p w14:paraId="000000A4" w14:textId="77777777" w:rsidR="00231F49" w:rsidRPr="00231F49" w:rsidRDefault="00231F49">
            <w:pPr>
              <w:spacing w:after="0" w:line="240" w:lineRule="auto"/>
              <w:jc w:val="center"/>
              <w:rPr>
                <w:color w:val="000000"/>
                <w:lang w:val="lv-LV"/>
              </w:rPr>
            </w:pPr>
          </w:p>
        </w:tc>
      </w:tr>
      <w:tr w:rsidR="00231F49" w:rsidRPr="00231F49" w14:paraId="719712B2" w14:textId="77777777" w:rsidTr="00231F49">
        <w:tc>
          <w:tcPr>
            <w:tcW w:w="615" w:type="dxa"/>
            <w:gridSpan w:val="2"/>
          </w:tcPr>
          <w:p w14:paraId="000000A5" w14:textId="77777777" w:rsidR="00231F49" w:rsidRPr="00231F49" w:rsidRDefault="00231F49">
            <w:pPr>
              <w:spacing w:after="0" w:line="240" w:lineRule="auto"/>
              <w:jc w:val="center"/>
              <w:rPr>
                <w:color w:val="000000"/>
                <w:lang w:val="lv-LV"/>
              </w:rPr>
            </w:pPr>
          </w:p>
        </w:tc>
        <w:tc>
          <w:tcPr>
            <w:tcW w:w="1086" w:type="dxa"/>
          </w:tcPr>
          <w:p w14:paraId="000000A7" w14:textId="77777777" w:rsidR="00231F49" w:rsidRPr="00231F49" w:rsidRDefault="00231F49">
            <w:pPr>
              <w:spacing w:after="0" w:line="240" w:lineRule="auto"/>
              <w:jc w:val="left"/>
              <w:rPr>
                <w:color w:val="000000"/>
                <w:lang w:val="lv-LV"/>
              </w:rPr>
            </w:pPr>
          </w:p>
        </w:tc>
        <w:tc>
          <w:tcPr>
            <w:tcW w:w="6379" w:type="dxa"/>
          </w:tcPr>
          <w:p w14:paraId="000000A8" w14:textId="77777777" w:rsidR="00231F49" w:rsidRPr="00231F49" w:rsidRDefault="00231F49">
            <w:pPr>
              <w:spacing w:after="0" w:line="240" w:lineRule="auto"/>
              <w:jc w:val="left"/>
              <w:rPr>
                <w:color w:val="000000"/>
                <w:lang w:val="lv-LV"/>
              </w:rPr>
            </w:pPr>
            <w:r w:rsidRPr="00231F49">
              <w:rPr>
                <w:color w:val="000000"/>
                <w:lang w:val="lv-LV"/>
              </w:rPr>
              <w:t>Projektā iesaistīto augstskolās studējošo un doktora zinātniskā grāda pretendentu kopējā noslodze PLE</w:t>
            </w:r>
          </w:p>
        </w:tc>
        <w:tc>
          <w:tcPr>
            <w:tcW w:w="1843" w:type="dxa"/>
          </w:tcPr>
          <w:p w14:paraId="000000A9" w14:textId="77777777" w:rsidR="00231F49" w:rsidRPr="00231F49" w:rsidRDefault="00231F49">
            <w:pPr>
              <w:spacing w:after="0" w:line="240" w:lineRule="auto"/>
              <w:jc w:val="center"/>
              <w:rPr>
                <w:color w:val="000000"/>
                <w:lang w:val="lv-LV"/>
              </w:rPr>
            </w:pPr>
          </w:p>
        </w:tc>
      </w:tr>
      <w:tr w:rsidR="00231F49" w:rsidRPr="00231F49" w14:paraId="4BB52243" w14:textId="77777777" w:rsidTr="00231F49">
        <w:tc>
          <w:tcPr>
            <w:tcW w:w="615" w:type="dxa"/>
            <w:gridSpan w:val="2"/>
          </w:tcPr>
          <w:p w14:paraId="000000AA" w14:textId="77777777" w:rsidR="00231F49" w:rsidRPr="00231F49" w:rsidRDefault="00231F49">
            <w:pPr>
              <w:spacing w:after="0" w:line="240" w:lineRule="auto"/>
              <w:jc w:val="center"/>
              <w:rPr>
                <w:color w:val="000000"/>
                <w:lang w:val="lv-LV"/>
              </w:rPr>
            </w:pPr>
            <w:r w:rsidRPr="00231F49">
              <w:rPr>
                <w:color w:val="000000"/>
                <w:lang w:val="lv-LV"/>
              </w:rPr>
              <w:t>2.</w:t>
            </w:r>
          </w:p>
        </w:tc>
        <w:tc>
          <w:tcPr>
            <w:tcW w:w="1086" w:type="dxa"/>
          </w:tcPr>
          <w:p w14:paraId="000000AC" w14:textId="77777777" w:rsidR="00231F49" w:rsidRPr="00231F49" w:rsidRDefault="00231F49">
            <w:pPr>
              <w:spacing w:after="0" w:line="240" w:lineRule="auto"/>
              <w:jc w:val="left"/>
              <w:rPr>
                <w:color w:val="000000"/>
                <w:lang w:val="lv-LV"/>
              </w:rPr>
            </w:pPr>
            <w:r w:rsidRPr="00231F49">
              <w:rPr>
                <w:color w:val="000000"/>
                <w:lang w:val="lv-LV"/>
              </w:rPr>
              <w:t>2100</w:t>
            </w:r>
          </w:p>
        </w:tc>
        <w:tc>
          <w:tcPr>
            <w:tcW w:w="6379" w:type="dxa"/>
          </w:tcPr>
          <w:p w14:paraId="000000AD" w14:textId="77777777" w:rsidR="00231F49" w:rsidRPr="00231F49" w:rsidRDefault="00231F49">
            <w:pPr>
              <w:spacing w:after="0" w:line="240" w:lineRule="auto"/>
              <w:jc w:val="left"/>
              <w:rPr>
                <w:color w:val="000000"/>
                <w:lang w:val="lv-LV"/>
              </w:rPr>
            </w:pPr>
            <w:r w:rsidRPr="00231F49">
              <w:rPr>
                <w:color w:val="000000"/>
                <w:lang w:val="lv-LV"/>
              </w:rPr>
              <w:t>Komandējumu izdevumi, atbilstoši nolikuma 18.1.2. apakšpunktam</w:t>
            </w:r>
          </w:p>
        </w:tc>
        <w:tc>
          <w:tcPr>
            <w:tcW w:w="1843" w:type="dxa"/>
          </w:tcPr>
          <w:p w14:paraId="000000AE" w14:textId="77777777" w:rsidR="00231F49" w:rsidRPr="00231F49" w:rsidRDefault="00231F49">
            <w:pPr>
              <w:spacing w:after="0" w:line="240" w:lineRule="auto"/>
              <w:jc w:val="center"/>
              <w:rPr>
                <w:color w:val="000000"/>
                <w:lang w:val="lv-LV"/>
              </w:rPr>
            </w:pPr>
          </w:p>
        </w:tc>
      </w:tr>
      <w:tr w:rsidR="00231F49" w:rsidRPr="00231F49" w14:paraId="7EF037E2" w14:textId="77777777" w:rsidTr="00231F49">
        <w:tc>
          <w:tcPr>
            <w:tcW w:w="615" w:type="dxa"/>
            <w:gridSpan w:val="2"/>
          </w:tcPr>
          <w:p w14:paraId="000000AF" w14:textId="77777777" w:rsidR="00231F49" w:rsidRPr="00231F49" w:rsidRDefault="00231F49">
            <w:pPr>
              <w:spacing w:after="0" w:line="240" w:lineRule="auto"/>
              <w:jc w:val="center"/>
              <w:rPr>
                <w:color w:val="000000"/>
                <w:lang w:val="lv-LV"/>
              </w:rPr>
            </w:pPr>
            <w:r w:rsidRPr="00231F49">
              <w:rPr>
                <w:color w:val="000000"/>
                <w:lang w:val="lv-LV"/>
              </w:rPr>
              <w:t>3.</w:t>
            </w:r>
          </w:p>
        </w:tc>
        <w:tc>
          <w:tcPr>
            <w:tcW w:w="1086" w:type="dxa"/>
          </w:tcPr>
          <w:p w14:paraId="000000B1" w14:textId="77777777" w:rsidR="00231F49" w:rsidRPr="00231F49" w:rsidRDefault="00231F49">
            <w:pPr>
              <w:spacing w:after="0" w:line="240" w:lineRule="auto"/>
              <w:jc w:val="left"/>
              <w:rPr>
                <w:color w:val="000000"/>
                <w:lang w:val="lv-LV"/>
              </w:rPr>
            </w:pPr>
            <w:r w:rsidRPr="00231F49">
              <w:rPr>
                <w:color w:val="000000"/>
                <w:lang w:val="lv-LV"/>
              </w:rPr>
              <w:t>5000</w:t>
            </w:r>
          </w:p>
        </w:tc>
        <w:tc>
          <w:tcPr>
            <w:tcW w:w="6379" w:type="dxa"/>
          </w:tcPr>
          <w:p w14:paraId="000000B2" w14:textId="77777777" w:rsidR="00231F49" w:rsidRPr="00231F49" w:rsidRDefault="00231F49">
            <w:pPr>
              <w:spacing w:after="0" w:line="240" w:lineRule="auto"/>
              <w:jc w:val="left"/>
              <w:rPr>
                <w:color w:val="000000"/>
                <w:lang w:val="lv-LV"/>
              </w:rPr>
            </w:pPr>
            <w:r w:rsidRPr="00231F49">
              <w:rPr>
                <w:color w:val="000000"/>
                <w:lang w:val="lv-LV"/>
              </w:rPr>
              <w:t>Amortizācijas izmaksas atbilstoši nolikuma 18.1.3. apakšpunktam</w:t>
            </w:r>
          </w:p>
        </w:tc>
        <w:tc>
          <w:tcPr>
            <w:tcW w:w="1843" w:type="dxa"/>
          </w:tcPr>
          <w:p w14:paraId="000000B3" w14:textId="77777777" w:rsidR="00231F49" w:rsidRPr="00231F49" w:rsidRDefault="00231F49">
            <w:pPr>
              <w:spacing w:after="0" w:line="240" w:lineRule="auto"/>
              <w:jc w:val="center"/>
              <w:rPr>
                <w:color w:val="000000"/>
                <w:lang w:val="lv-LV"/>
              </w:rPr>
            </w:pPr>
          </w:p>
        </w:tc>
      </w:tr>
      <w:tr w:rsidR="00231F49" w:rsidRPr="00231F49" w14:paraId="609CC73F" w14:textId="77777777" w:rsidTr="00231F49">
        <w:tc>
          <w:tcPr>
            <w:tcW w:w="615" w:type="dxa"/>
            <w:gridSpan w:val="2"/>
          </w:tcPr>
          <w:p w14:paraId="000000B4" w14:textId="77777777" w:rsidR="00231F49" w:rsidRPr="00231F49" w:rsidRDefault="00231F49">
            <w:pPr>
              <w:spacing w:after="0" w:line="240" w:lineRule="auto"/>
              <w:jc w:val="center"/>
              <w:rPr>
                <w:color w:val="000000"/>
                <w:lang w:val="lv-LV"/>
              </w:rPr>
            </w:pPr>
            <w:r w:rsidRPr="00231F49">
              <w:rPr>
                <w:color w:val="000000"/>
                <w:lang w:val="lv-LV"/>
              </w:rPr>
              <w:t>3.</w:t>
            </w:r>
          </w:p>
        </w:tc>
        <w:tc>
          <w:tcPr>
            <w:tcW w:w="1086" w:type="dxa"/>
          </w:tcPr>
          <w:p w14:paraId="000000B6" w14:textId="77777777" w:rsidR="00231F49" w:rsidRPr="00231F49" w:rsidRDefault="00231F49">
            <w:pPr>
              <w:spacing w:after="0" w:line="240" w:lineRule="auto"/>
              <w:jc w:val="left"/>
              <w:rPr>
                <w:color w:val="000000"/>
                <w:lang w:val="lv-LV"/>
              </w:rPr>
            </w:pPr>
            <w:r w:rsidRPr="00231F49">
              <w:rPr>
                <w:color w:val="000000"/>
                <w:lang w:val="lv-LV"/>
              </w:rPr>
              <w:t>2300</w:t>
            </w:r>
          </w:p>
        </w:tc>
        <w:tc>
          <w:tcPr>
            <w:tcW w:w="6379" w:type="dxa"/>
          </w:tcPr>
          <w:p w14:paraId="000000B7" w14:textId="77777777" w:rsidR="00231F49" w:rsidRPr="00231F49" w:rsidRDefault="00231F49">
            <w:pPr>
              <w:spacing w:after="0" w:line="240" w:lineRule="auto"/>
              <w:jc w:val="left"/>
              <w:rPr>
                <w:color w:val="000000"/>
                <w:lang w:val="lv-LV"/>
              </w:rPr>
            </w:pPr>
            <w:r w:rsidRPr="00231F49">
              <w:rPr>
                <w:color w:val="000000"/>
                <w:lang w:val="lv-LV"/>
              </w:rPr>
              <w:t>Inventāra, instrumentu un materiālu iegādes izmaksas un piegādes izmaksas atbilstoši nolikuma 18.1.4. apakšpunktam</w:t>
            </w:r>
          </w:p>
        </w:tc>
        <w:tc>
          <w:tcPr>
            <w:tcW w:w="1843" w:type="dxa"/>
          </w:tcPr>
          <w:p w14:paraId="000000B8" w14:textId="77777777" w:rsidR="00231F49" w:rsidRPr="00231F49" w:rsidRDefault="00231F49">
            <w:pPr>
              <w:spacing w:after="0" w:line="240" w:lineRule="auto"/>
              <w:jc w:val="center"/>
              <w:rPr>
                <w:color w:val="000000"/>
                <w:lang w:val="lv-LV"/>
              </w:rPr>
            </w:pPr>
          </w:p>
        </w:tc>
      </w:tr>
      <w:tr w:rsidR="00231F49" w:rsidRPr="00231F49" w14:paraId="79949652" w14:textId="77777777" w:rsidTr="00231F49">
        <w:tc>
          <w:tcPr>
            <w:tcW w:w="615" w:type="dxa"/>
            <w:gridSpan w:val="2"/>
          </w:tcPr>
          <w:p w14:paraId="000000B9" w14:textId="77777777" w:rsidR="00231F49" w:rsidRPr="00231F49" w:rsidRDefault="00231F49">
            <w:pPr>
              <w:spacing w:after="0" w:line="240" w:lineRule="auto"/>
              <w:jc w:val="center"/>
              <w:rPr>
                <w:color w:val="000000"/>
                <w:lang w:val="lv-LV"/>
              </w:rPr>
            </w:pPr>
            <w:r w:rsidRPr="00231F49">
              <w:rPr>
                <w:color w:val="000000"/>
                <w:lang w:val="lv-LV"/>
              </w:rPr>
              <w:t>5.</w:t>
            </w:r>
          </w:p>
        </w:tc>
        <w:tc>
          <w:tcPr>
            <w:tcW w:w="1086" w:type="dxa"/>
          </w:tcPr>
          <w:p w14:paraId="000000BB" w14:textId="77777777" w:rsidR="00231F49" w:rsidRPr="00231F49" w:rsidRDefault="00231F49">
            <w:pPr>
              <w:spacing w:after="0" w:line="240" w:lineRule="auto"/>
              <w:jc w:val="left"/>
              <w:rPr>
                <w:color w:val="000000"/>
                <w:lang w:val="lv-LV"/>
              </w:rPr>
            </w:pPr>
            <w:r w:rsidRPr="00231F49">
              <w:rPr>
                <w:color w:val="000000"/>
                <w:lang w:val="lv-LV"/>
              </w:rPr>
              <w:t>2200</w:t>
            </w:r>
          </w:p>
        </w:tc>
        <w:tc>
          <w:tcPr>
            <w:tcW w:w="6379" w:type="dxa"/>
          </w:tcPr>
          <w:p w14:paraId="000000BC" w14:textId="77777777" w:rsidR="00231F49" w:rsidRPr="00231F49" w:rsidRDefault="00231F49">
            <w:pPr>
              <w:spacing w:after="0" w:line="240" w:lineRule="auto"/>
              <w:jc w:val="left"/>
              <w:rPr>
                <w:color w:val="000000"/>
                <w:lang w:val="lv-LV"/>
              </w:rPr>
            </w:pPr>
            <w:r w:rsidRPr="00231F49">
              <w:rPr>
                <w:color w:val="000000"/>
                <w:lang w:val="lv-LV"/>
              </w:rPr>
              <w:t>Ārējo pakalpojumu izmaksas atbilstoši nolikuma 18.1.5. apakšpunktam</w:t>
            </w:r>
          </w:p>
        </w:tc>
        <w:tc>
          <w:tcPr>
            <w:tcW w:w="1843" w:type="dxa"/>
          </w:tcPr>
          <w:p w14:paraId="000000BD" w14:textId="77777777" w:rsidR="00231F49" w:rsidRPr="00231F49" w:rsidRDefault="00231F49">
            <w:pPr>
              <w:spacing w:after="0" w:line="240" w:lineRule="auto"/>
              <w:jc w:val="center"/>
              <w:rPr>
                <w:color w:val="000000"/>
                <w:lang w:val="lv-LV"/>
              </w:rPr>
            </w:pPr>
          </w:p>
        </w:tc>
      </w:tr>
      <w:tr w:rsidR="00231F49" w:rsidRPr="00231F49" w14:paraId="5457D135" w14:textId="77777777" w:rsidTr="00231F49">
        <w:tc>
          <w:tcPr>
            <w:tcW w:w="615" w:type="dxa"/>
            <w:gridSpan w:val="2"/>
          </w:tcPr>
          <w:p w14:paraId="000000BE" w14:textId="77777777" w:rsidR="00231F49" w:rsidRPr="00231F49" w:rsidRDefault="00231F49">
            <w:pPr>
              <w:spacing w:after="0" w:line="240" w:lineRule="auto"/>
              <w:jc w:val="center"/>
              <w:rPr>
                <w:color w:val="000000"/>
                <w:lang w:val="lv-LV"/>
              </w:rPr>
            </w:pPr>
            <w:r w:rsidRPr="00231F49">
              <w:rPr>
                <w:color w:val="000000"/>
                <w:lang w:val="lv-LV"/>
              </w:rPr>
              <w:t>6.</w:t>
            </w:r>
          </w:p>
        </w:tc>
        <w:tc>
          <w:tcPr>
            <w:tcW w:w="1086" w:type="dxa"/>
          </w:tcPr>
          <w:p w14:paraId="000000C0" w14:textId="77777777" w:rsidR="00231F49" w:rsidRPr="00231F49" w:rsidRDefault="00231F49">
            <w:pPr>
              <w:spacing w:after="0" w:line="240" w:lineRule="auto"/>
              <w:jc w:val="left"/>
              <w:rPr>
                <w:color w:val="000000"/>
                <w:lang w:val="lv-LV"/>
              </w:rPr>
            </w:pPr>
            <w:r w:rsidRPr="00231F49">
              <w:rPr>
                <w:color w:val="000000"/>
                <w:lang w:val="lv-LV"/>
              </w:rPr>
              <w:t>2200</w:t>
            </w:r>
          </w:p>
        </w:tc>
        <w:tc>
          <w:tcPr>
            <w:tcW w:w="6379" w:type="dxa"/>
          </w:tcPr>
          <w:p w14:paraId="000000C1" w14:textId="77777777" w:rsidR="00231F49" w:rsidRPr="00231F49" w:rsidRDefault="00231F49">
            <w:pPr>
              <w:spacing w:after="0" w:line="240" w:lineRule="auto"/>
              <w:jc w:val="left"/>
              <w:rPr>
                <w:color w:val="000000"/>
                <w:lang w:val="lv-LV"/>
              </w:rPr>
            </w:pPr>
            <w:r w:rsidRPr="00231F49">
              <w:rPr>
                <w:color w:val="000000"/>
                <w:lang w:val="lv-LV"/>
              </w:rPr>
              <w:t>Informācijas un publicitātes izmaksas (tai skaitā zinātnisko pētījumu publicēšanas izmaksas) atbilstoši nolikuma 18.1.6. apakšpunktam</w:t>
            </w:r>
          </w:p>
        </w:tc>
        <w:tc>
          <w:tcPr>
            <w:tcW w:w="1843" w:type="dxa"/>
          </w:tcPr>
          <w:p w14:paraId="000000C2" w14:textId="77777777" w:rsidR="00231F49" w:rsidRPr="00231F49" w:rsidRDefault="00231F49">
            <w:pPr>
              <w:spacing w:after="0" w:line="240" w:lineRule="auto"/>
              <w:jc w:val="center"/>
              <w:rPr>
                <w:color w:val="000000"/>
                <w:lang w:val="lv-LV"/>
              </w:rPr>
            </w:pPr>
          </w:p>
        </w:tc>
      </w:tr>
      <w:tr w:rsidR="00231F49" w:rsidRPr="00231F49" w14:paraId="4801BD30" w14:textId="77777777" w:rsidTr="00231F49">
        <w:tc>
          <w:tcPr>
            <w:tcW w:w="567" w:type="dxa"/>
            <w:vMerge w:val="restart"/>
          </w:tcPr>
          <w:p w14:paraId="000000C3" w14:textId="77777777" w:rsidR="00231F49" w:rsidRPr="00231F49" w:rsidRDefault="00231F49">
            <w:pPr>
              <w:spacing w:after="0" w:line="240" w:lineRule="auto"/>
              <w:jc w:val="left"/>
              <w:rPr>
                <w:color w:val="000000"/>
                <w:lang w:val="lv-LV"/>
              </w:rPr>
            </w:pPr>
            <w:r w:rsidRPr="00231F49">
              <w:rPr>
                <w:color w:val="000000"/>
                <w:lang w:val="lv-LV"/>
              </w:rPr>
              <w:t xml:space="preserve">7.    </w:t>
            </w:r>
          </w:p>
        </w:tc>
        <w:tc>
          <w:tcPr>
            <w:tcW w:w="7513" w:type="dxa"/>
            <w:gridSpan w:val="3"/>
          </w:tcPr>
          <w:p w14:paraId="000000C4" w14:textId="77777777" w:rsidR="00231F49" w:rsidRPr="00231F49" w:rsidRDefault="00231F49">
            <w:pPr>
              <w:spacing w:after="0" w:line="240" w:lineRule="auto"/>
              <w:jc w:val="left"/>
              <w:rPr>
                <w:color w:val="000000"/>
                <w:lang w:val="lv-LV"/>
              </w:rPr>
            </w:pPr>
            <w:r w:rsidRPr="00231F49">
              <w:rPr>
                <w:color w:val="000000"/>
                <w:lang w:val="lv-LV"/>
              </w:rPr>
              <w:t>Tiešās attiecināmās izmaksas</w:t>
            </w:r>
          </w:p>
        </w:tc>
        <w:tc>
          <w:tcPr>
            <w:tcW w:w="1843" w:type="dxa"/>
          </w:tcPr>
          <w:p w14:paraId="000000C7" w14:textId="77777777" w:rsidR="00231F49" w:rsidRPr="00231F49" w:rsidRDefault="00231F49">
            <w:pPr>
              <w:spacing w:after="0" w:line="240" w:lineRule="auto"/>
              <w:jc w:val="center"/>
              <w:rPr>
                <w:b/>
                <w:color w:val="000000"/>
                <w:lang w:val="lv-LV"/>
              </w:rPr>
            </w:pPr>
          </w:p>
        </w:tc>
      </w:tr>
      <w:tr w:rsidR="00231F49" w:rsidRPr="00231F49" w14:paraId="05C3B99A" w14:textId="77777777" w:rsidTr="00231F49">
        <w:tc>
          <w:tcPr>
            <w:tcW w:w="567" w:type="dxa"/>
            <w:vMerge/>
          </w:tcPr>
          <w:p w14:paraId="000000C8" w14:textId="77777777" w:rsidR="00231F49" w:rsidRPr="00231F49" w:rsidRDefault="00231F49">
            <w:pPr>
              <w:widowControl w:val="0"/>
              <w:pBdr>
                <w:top w:val="nil"/>
                <w:left w:val="nil"/>
                <w:bottom w:val="nil"/>
                <w:right w:val="nil"/>
                <w:between w:val="nil"/>
              </w:pBdr>
              <w:spacing w:after="0"/>
              <w:jc w:val="left"/>
              <w:rPr>
                <w:b/>
                <w:color w:val="000000"/>
                <w:lang w:val="lv-LV"/>
              </w:rPr>
            </w:pPr>
          </w:p>
        </w:tc>
        <w:tc>
          <w:tcPr>
            <w:tcW w:w="7513" w:type="dxa"/>
            <w:gridSpan w:val="3"/>
          </w:tcPr>
          <w:p w14:paraId="000000C9" w14:textId="77777777" w:rsidR="00231F49" w:rsidRPr="00231F49" w:rsidRDefault="00231F49">
            <w:pPr>
              <w:spacing w:after="0" w:line="240" w:lineRule="auto"/>
              <w:jc w:val="left"/>
              <w:rPr>
                <w:color w:val="000000"/>
                <w:lang w:val="lv-LV"/>
              </w:rPr>
            </w:pPr>
            <w:r w:rsidRPr="00231F49">
              <w:rPr>
                <w:color w:val="000000"/>
                <w:lang w:val="lv-LV"/>
              </w:rPr>
              <w:t>Netiešās attiecināmās izmaksas (20% no tiešo attiecināmo izmaksu kopsummas), atbilstoši nolikuma 18.2. apakšpunktam</w:t>
            </w:r>
          </w:p>
        </w:tc>
        <w:tc>
          <w:tcPr>
            <w:tcW w:w="1843" w:type="dxa"/>
          </w:tcPr>
          <w:p w14:paraId="000000CC" w14:textId="77777777" w:rsidR="00231F49" w:rsidRPr="00231F49" w:rsidRDefault="00231F49">
            <w:pPr>
              <w:spacing w:after="0" w:line="240" w:lineRule="auto"/>
              <w:jc w:val="center"/>
              <w:rPr>
                <w:color w:val="000000"/>
                <w:lang w:val="lv-LV"/>
              </w:rPr>
            </w:pPr>
          </w:p>
        </w:tc>
      </w:tr>
      <w:tr w:rsidR="00231F49" w:rsidRPr="00231F49" w14:paraId="40B3F048" w14:textId="77777777" w:rsidTr="00231F49">
        <w:tc>
          <w:tcPr>
            <w:tcW w:w="567" w:type="dxa"/>
            <w:vMerge/>
          </w:tcPr>
          <w:p w14:paraId="000000CD" w14:textId="77777777" w:rsidR="00231F49" w:rsidRPr="00231F49" w:rsidRDefault="00231F49">
            <w:pPr>
              <w:widowControl w:val="0"/>
              <w:pBdr>
                <w:top w:val="nil"/>
                <w:left w:val="nil"/>
                <w:bottom w:val="nil"/>
                <w:right w:val="nil"/>
                <w:between w:val="nil"/>
              </w:pBdr>
              <w:spacing w:after="0"/>
              <w:jc w:val="left"/>
              <w:rPr>
                <w:color w:val="000000"/>
                <w:lang w:val="lv-LV"/>
              </w:rPr>
            </w:pPr>
          </w:p>
        </w:tc>
        <w:tc>
          <w:tcPr>
            <w:tcW w:w="7513" w:type="dxa"/>
            <w:gridSpan w:val="3"/>
          </w:tcPr>
          <w:p w14:paraId="000000CE" w14:textId="77777777" w:rsidR="00231F49" w:rsidRPr="00231F49" w:rsidRDefault="00231F49">
            <w:pPr>
              <w:spacing w:after="0" w:line="240" w:lineRule="auto"/>
              <w:jc w:val="left"/>
              <w:rPr>
                <w:color w:val="000000"/>
                <w:lang w:val="lv-LV"/>
              </w:rPr>
            </w:pPr>
            <w:r w:rsidRPr="00231F49">
              <w:rPr>
                <w:color w:val="000000"/>
                <w:lang w:val="lv-LV"/>
              </w:rPr>
              <w:t>Kopā (tiešās (1., 2., 3., 4., 5., 6 ) + netiešās (7) attiecināmās izmaksas):</w:t>
            </w:r>
          </w:p>
        </w:tc>
        <w:tc>
          <w:tcPr>
            <w:tcW w:w="1843" w:type="dxa"/>
          </w:tcPr>
          <w:p w14:paraId="000000D1" w14:textId="77777777" w:rsidR="00231F49" w:rsidRPr="00231F49" w:rsidRDefault="00231F49">
            <w:pPr>
              <w:spacing w:after="0" w:line="240" w:lineRule="auto"/>
              <w:jc w:val="center"/>
              <w:rPr>
                <w:color w:val="000000"/>
                <w:lang w:val="lv-LV"/>
              </w:rPr>
            </w:pPr>
          </w:p>
        </w:tc>
      </w:tr>
    </w:tbl>
    <w:p w14:paraId="000000D5" w14:textId="71BF0F2F" w:rsidR="00231F49" w:rsidRDefault="00231F49">
      <w:pPr>
        <w:pStyle w:val="Heading2"/>
      </w:pPr>
    </w:p>
    <w:p w14:paraId="49B66CF8" w14:textId="77777777" w:rsidR="00231F49" w:rsidRDefault="00231F49">
      <w:pPr>
        <w:rPr>
          <w:rFonts w:eastAsiaTheme="majorEastAsia" w:cstheme="majorBidi"/>
          <w:color w:val="000000" w:themeColor="text1"/>
          <w:szCs w:val="26"/>
          <w:lang w:val="lv-LV"/>
        </w:rPr>
      </w:pPr>
      <w:r>
        <w:br w:type="page"/>
      </w:r>
    </w:p>
    <w:sdt>
      <w:sdtPr>
        <w:rPr>
          <w:lang w:val="lv-LV"/>
        </w:rPr>
        <w:tag w:val="goog_rdk_2"/>
        <w:id w:val="2067603224"/>
      </w:sdtPr>
      <w:sdtEndPr/>
      <w:sdtContent>
        <w:p w14:paraId="000000D6" w14:textId="63E27C8C" w:rsidR="00725000" w:rsidRPr="00231F49" w:rsidRDefault="007879E7">
          <w:pPr>
            <w:spacing w:after="160" w:line="259" w:lineRule="auto"/>
            <w:jc w:val="center"/>
            <w:rPr>
              <w:ins w:id="4" w:author="Anita Depkovska" w:date="2020-09-03T09:38:00Z"/>
              <w:b/>
              <w:color w:val="000000"/>
              <w:lang w:val="lv-LV"/>
            </w:rPr>
          </w:pPr>
          <w:r w:rsidRPr="00231F49">
            <w:rPr>
              <w:b/>
              <w:color w:val="000000"/>
              <w:lang w:val="lv-LV"/>
            </w:rPr>
            <w:t>B daļa</w:t>
          </w:r>
          <w:bookmarkStart w:id="5" w:name="_heading=h.tyjcwt" w:colFirst="0" w:colLast="0"/>
          <w:bookmarkEnd w:id="5"/>
          <w:sdt>
            <w:sdtPr>
              <w:rPr>
                <w:lang w:val="lv-LV"/>
              </w:rPr>
              <w:tag w:val="goog_rdk_1"/>
              <w:id w:val="-1540663028"/>
            </w:sdtPr>
            <w:sdtEndPr/>
            <w:sdtContent/>
          </w:sdt>
        </w:p>
      </w:sdtContent>
    </w:sdt>
    <w:p w14:paraId="000000D7" w14:textId="77777777" w:rsidR="00725000" w:rsidRPr="00231F49" w:rsidRDefault="007879E7">
      <w:pPr>
        <w:spacing w:after="160" w:line="259" w:lineRule="auto"/>
        <w:jc w:val="center"/>
        <w:rPr>
          <w:color w:val="000000"/>
          <w:lang w:val="lv-LV"/>
        </w:rPr>
      </w:pPr>
      <w:r w:rsidRPr="00231F49">
        <w:rPr>
          <w:color w:val="000000"/>
          <w:lang w:val="lv-LV"/>
        </w:rPr>
        <w:t xml:space="preserve"> Projekta apraksts</w:t>
      </w:r>
    </w:p>
    <w:p w14:paraId="000000D8" w14:textId="77777777" w:rsidR="00725000" w:rsidRPr="00231F49" w:rsidRDefault="00725000">
      <w:pPr>
        <w:spacing w:after="0"/>
        <w:rPr>
          <w:color w:val="000000"/>
          <w:lang w:val="lv-LV"/>
        </w:rPr>
      </w:pPr>
    </w:p>
    <w:p w14:paraId="000000D9" w14:textId="77777777" w:rsidR="00725000" w:rsidRPr="00231F49" w:rsidRDefault="007879E7">
      <w:pPr>
        <w:spacing w:after="0" w:line="240" w:lineRule="auto"/>
        <w:rPr>
          <w:lang w:val="lv-LV"/>
        </w:rPr>
      </w:pPr>
      <w:bookmarkStart w:id="6" w:name="_heading=h.3dy6vkm" w:colFirst="0" w:colLast="0"/>
      <w:bookmarkEnd w:id="6"/>
      <w:r w:rsidRPr="00231F49">
        <w:rPr>
          <w:lang w:val="lv-LV"/>
        </w:rPr>
        <w:t>Projekta nosaukums:</w:t>
      </w:r>
    </w:p>
    <w:p w14:paraId="000000DA" w14:textId="77777777" w:rsidR="00725000" w:rsidRPr="00231F49" w:rsidRDefault="00725000">
      <w:pPr>
        <w:spacing w:after="0" w:line="240" w:lineRule="auto"/>
        <w:rPr>
          <w:lang w:val="lv-LV"/>
        </w:rPr>
      </w:pPr>
    </w:p>
    <w:p w14:paraId="000000DB" w14:textId="77777777" w:rsidR="00725000" w:rsidRPr="00231F49" w:rsidRDefault="007879E7">
      <w:pPr>
        <w:spacing w:after="0" w:line="240" w:lineRule="auto"/>
        <w:rPr>
          <w:b/>
          <w:lang w:val="lv-LV"/>
        </w:rPr>
      </w:pPr>
      <w:r w:rsidRPr="00231F49">
        <w:rPr>
          <w:b/>
          <w:lang w:val="lv-LV"/>
        </w:rPr>
        <w:t>1. Zinātniskā izcilība</w:t>
      </w:r>
    </w:p>
    <w:p w14:paraId="000000DC" w14:textId="77777777" w:rsidR="00725000" w:rsidRPr="00231F49" w:rsidRDefault="007879E7">
      <w:pPr>
        <w:spacing w:after="0" w:line="240" w:lineRule="auto"/>
        <w:rPr>
          <w:lang w:val="lv-LV"/>
        </w:rPr>
      </w:pPr>
      <w:r w:rsidRPr="00231F49">
        <w:rPr>
          <w:lang w:val="lv-LV"/>
        </w:rPr>
        <w:t>(apraksts)</w:t>
      </w:r>
    </w:p>
    <w:p w14:paraId="000000DD" w14:textId="77777777" w:rsidR="00725000" w:rsidRPr="00231F49" w:rsidRDefault="00725000">
      <w:pPr>
        <w:spacing w:after="0" w:line="240" w:lineRule="auto"/>
        <w:rPr>
          <w:lang w:val="lv-LV"/>
        </w:rPr>
      </w:pPr>
    </w:p>
    <w:p w14:paraId="000000DE" w14:textId="77777777" w:rsidR="00725000" w:rsidRPr="00231F49" w:rsidRDefault="007879E7">
      <w:pPr>
        <w:spacing w:after="0" w:line="240" w:lineRule="auto"/>
        <w:rPr>
          <w:b/>
          <w:lang w:val="lv-LV"/>
        </w:rPr>
      </w:pPr>
      <w:r w:rsidRPr="00231F49">
        <w:rPr>
          <w:b/>
          <w:lang w:val="lv-LV"/>
        </w:rPr>
        <w:t>2. Ietekme</w:t>
      </w:r>
    </w:p>
    <w:p w14:paraId="000000DF" w14:textId="77777777" w:rsidR="00725000" w:rsidRPr="00231F49" w:rsidRDefault="007879E7">
      <w:pPr>
        <w:spacing w:after="0" w:line="240" w:lineRule="auto"/>
        <w:rPr>
          <w:lang w:val="lv-LV"/>
        </w:rPr>
      </w:pPr>
      <w:r w:rsidRPr="00231F49">
        <w:rPr>
          <w:lang w:val="lv-LV"/>
        </w:rPr>
        <w:t>2.1. Projekta zinātniskie rezultāti un tehnoloģiskās atziņas, to izplatīšanas plāns</w:t>
      </w:r>
    </w:p>
    <w:p w14:paraId="000000E0" w14:textId="77777777" w:rsidR="00725000" w:rsidRPr="00231F49" w:rsidRDefault="007879E7">
      <w:pPr>
        <w:spacing w:after="0" w:line="240" w:lineRule="auto"/>
        <w:rPr>
          <w:lang w:val="lv-LV"/>
        </w:rPr>
      </w:pPr>
      <w:r w:rsidRPr="00231F49">
        <w:rPr>
          <w:lang w:val="lv-LV"/>
        </w:rPr>
        <w:t>(apraksts)</w:t>
      </w:r>
    </w:p>
    <w:p w14:paraId="000000E1" w14:textId="77777777" w:rsidR="00725000" w:rsidRPr="00231F49" w:rsidRDefault="00725000">
      <w:pPr>
        <w:spacing w:after="0" w:line="240" w:lineRule="auto"/>
        <w:rPr>
          <w:lang w:val="lv-LV"/>
        </w:rPr>
      </w:pPr>
    </w:p>
    <w:p w14:paraId="000000E2" w14:textId="77777777" w:rsidR="00725000" w:rsidRPr="00231F49" w:rsidRDefault="007879E7">
      <w:pPr>
        <w:spacing w:after="0" w:line="240" w:lineRule="auto"/>
        <w:rPr>
          <w:lang w:val="lv-LV"/>
        </w:rPr>
      </w:pPr>
      <w:r w:rsidRPr="00231F49">
        <w:rPr>
          <w:lang w:val="lv-LV"/>
        </w:rPr>
        <w:t>2.2. Rezultātu sociāli ekonomiskā ietekme un publicitāte</w:t>
      </w:r>
    </w:p>
    <w:p w14:paraId="000000E3" w14:textId="77777777" w:rsidR="00725000" w:rsidRPr="00231F49" w:rsidRDefault="007879E7">
      <w:pPr>
        <w:spacing w:after="0" w:line="240" w:lineRule="auto"/>
        <w:rPr>
          <w:lang w:val="lv-LV"/>
        </w:rPr>
      </w:pPr>
      <w:r w:rsidRPr="00231F49">
        <w:rPr>
          <w:lang w:val="lv-LV"/>
        </w:rPr>
        <w:t>(apraksts)</w:t>
      </w:r>
    </w:p>
    <w:p w14:paraId="000000E4" w14:textId="77777777" w:rsidR="00725000" w:rsidRPr="00231F49" w:rsidRDefault="00725000">
      <w:pPr>
        <w:spacing w:after="0" w:line="240" w:lineRule="auto"/>
        <w:rPr>
          <w:lang w:val="lv-LV"/>
        </w:rPr>
      </w:pPr>
    </w:p>
    <w:p w14:paraId="000000E5" w14:textId="77777777" w:rsidR="00725000" w:rsidRPr="00231F49" w:rsidRDefault="007879E7">
      <w:pPr>
        <w:spacing w:after="0" w:line="240" w:lineRule="auto"/>
        <w:rPr>
          <w:lang w:val="lv-LV"/>
        </w:rPr>
      </w:pPr>
      <w:r w:rsidRPr="00231F49">
        <w:rPr>
          <w:lang w:val="lv-LV"/>
        </w:rPr>
        <w:t>2.3. Ieguldījums projekt</w:t>
      </w:r>
      <w:r w:rsidRPr="00231F49">
        <w:rPr>
          <w:lang w:val="lv-LV"/>
        </w:rPr>
        <w:t>a zinātniskās grupas dalībnieku, tai skaitā studējošo, kapacitātes celšanā, kā arī studiju vides uzlabošanā</w:t>
      </w:r>
    </w:p>
    <w:p w14:paraId="000000E6" w14:textId="77777777" w:rsidR="00725000" w:rsidRPr="00231F49" w:rsidRDefault="007879E7">
      <w:pPr>
        <w:spacing w:after="0" w:line="240" w:lineRule="auto"/>
        <w:rPr>
          <w:lang w:val="lv-LV"/>
        </w:rPr>
      </w:pPr>
      <w:r w:rsidRPr="00231F49">
        <w:rPr>
          <w:lang w:val="lv-LV"/>
        </w:rPr>
        <w:t>(apraksts)</w:t>
      </w:r>
    </w:p>
    <w:p w14:paraId="000000E7" w14:textId="77777777" w:rsidR="00725000" w:rsidRPr="00231F49" w:rsidRDefault="00725000">
      <w:pPr>
        <w:spacing w:after="0" w:line="240" w:lineRule="auto"/>
        <w:rPr>
          <w:lang w:val="lv-LV"/>
        </w:rPr>
      </w:pPr>
    </w:p>
    <w:p w14:paraId="000000E8" w14:textId="77777777" w:rsidR="00725000" w:rsidRPr="00231F49" w:rsidRDefault="007879E7">
      <w:pPr>
        <w:spacing w:after="0" w:line="240" w:lineRule="auto"/>
        <w:rPr>
          <w:b/>
          <w:lang w:val="lv-LV"/>
        </w:rPr>
      </w:pPr>
      <w:r w:rsidRPr="00231F49">
        <w:rPr>
          <w:b/>
          <w:lang w:val="lv-LV"/>
        </w:rPr>
        <w:t>3. Īstenošana</w:t>
      </w:r>
    </w:p>
    <w:p w14:paraId="000000E9" w14:textId="77777777" w:rsidR="00725000" w:rsidRPr="00231F49" w:rsidRDefault="007879E7">
      <w:pPr>
        <w:spacing w:after="0" w:line="240" w:lineRule="auto"/>
        <w:rPr>
          <w:lang w:val="lv-LV"/>
        </w:rPr>
      </w:pPr>
      <w:r w:rsidRPr="00231F49">
        <w:rPr>
          <w:lang w:val="lv-LV"/>
        </w:rPr>
        <w:t>3.1. Projekta iesniedzējs un zinātniskā grupa</w:t>
      </w:r>
    </w:p>
    <w:p w14:paraId="000000EA" w14:textId="77777777" w:rsidR="00725000" w:rsidRPr="00231F49" w:rsidRDefault="007879E7">
      <w:pPr>
        <w:spacing w:after="0" w:line="240" w:lineRule="auto"/>
        <w:rPr>
          <w:lang w:val="lv-LV"/>
        </w:rPr>
      </w:pPr>
      <w:r w:rsidRPr="00231F49">
        <w:rPr>
          <w:lang w:val="lv-LV"/>
        </w:rPr>
        <w:t>(apraksts)</w:t>
      </w:r>
    </w:p>
    <w:p w14:paraId="000000EB" w14:textId="77777777" w:rsidR="00725000" w:rsidRPr="00231F49" w:rsidRDefault="00725000">
      <w:pPr>
        <w:spacing w:after="0" w:line="240" w:lineRule="auto"/>
        <w:rPr>
          <w:lang w:val="lv-LV"/>
        </w:rPr>
      </w:pPr>
    </w:p>
    <w:p w14:paraId="000000EC" w14:textId="77777777" w:rsidR="00725000" w:rsidRPr="00231F49" w:rsidRDefault="007879E7">
      <w:pPr>
        <w:spacing w:after="0" w:line="240" w:lineRule="auto"/>
        <w:rPr>
          <w:lang w:val="lv-LV"/>
        </w:rPr>
      </w:pPr>
      <w:r w:rsidRPr="00231F49">
        <w:rPr>
          <w:lang w:val="lv-LV"/>
        </w:rPr>
        <w:t>3.2. Darba plāns</w:t>
      </w:r>
    </w:p>
    <w:p w14:paraId="000000ED" w14:textId="77777777" w:rsidR="00725000" w:rsidRPr="00231F49" w:rsidRDefault="007879E7">
      <w:pPr>
        <w:spacing w:after="0" w:line="240" w:lineRule="auto"/>
        <w:rPr>
          <w:lang w:val="lv-LV"/>
        </w:rPr>
      </w:pPr>
      <w:r w:rsidRPr="00231F49">
        <w:rPr>
          <w:lang w:val="lv-LV"/>
        </w:rPr>
        <w:t>(apraksts)</w:t>
      </w:r>
    </w:p>
    <w:p w14:paraId="000000EE" w14:textId="77777777" w:rsidR="00725000" w:rsidRPr="00231F49" w:rsidRDefault="00725000">
      <w:pPr>
        <w:spacing w:after="0" w:line="240" w:lineRule="auto"/>
        <w:rPr>
          <w:lang w:val="lv-LV"/>
        </w:rPr>
      </w:pPr>
    </w:p>
    <w:p w14:paraId="000000EF" w14:textId="77777777" w:rsidR="00725000" w:rsidRPr="00231F49" w:rsidRDefault="007879E7">
      <w:pPr>
        <w:spacing w:after="0" w:line="240" w:lineRule="auto"/>
        <w:rPr>
          <w:lang w:val="lv-LV"/>
        </w:rPr>
      </w:pPr>
      <w:r w:rsidRPr="00231F49">
        <w:rPr>
          <w:lang w:val="lv-LV"/>
        </w:rPr>
        <w:t>3.3. Projekta vadība un risku plāns</w:t>
      </w:r>
    </w:p>
    <w:p w14:paraId="000000F0" w14:textId="77777777" w:rsidR="00725000" w:rsidRPr="00231F49" w:rsidRDefault="007879E7">
      <w:pPr>
        <w:spacing w:after="0" w:line="240" w:lineRule="auto"/>
        <w:rPr>
          <w:lang w:val="lv-LV"/>
        </w:rPr>
      </w:pPr>
      <w:r w:rsidRPr="00231F49">
        <w:rPr>
          <w:lang w:val="lv-LV"/>
        </w:rPr>
        <w:t>(apraksts)</w:t>
      </w:r>
    </w:p>
    <w:p w14:paraId="000000F1" w14:textId="77777777" w:rsidR="00725000" w:rsidRPr="00231F49" w:rsidRDefault="00725000">
      <w:pPr>
        <w:spacing w:after="0" w:line="240" w:lineRule="auto"/>
        <w:rPr>
          <w:lang w:val="lv-LV"/>
        </w:rPr>
      </w:pPr>
    </w:p>
    <w:p w14:paraId="000000F2" w14:textId="77777777" w:rsidR="00725000" w:rsidRPr="00231F49" w:rsidRDefault="007879E7">
      <w:pPr>
        <w:spacing w:after="0" w:line="240" w:lineRule="auto"/>
        <w:rPr>
          <w:lang w:val="lv-LV"/>
        </w:rPr>
      </w:pPr>
      <w:r w:rsidRPr="00231F49">
        <w:rPr>
          <w:lang w:val="lv-LV"/>
        </w:rPr>
        <w:t>Tabula Nr. 1</w:t>
      </w:r>
    </w:p>
    <w:tbl>
      <w:tblPr>
        <w:tblStyle w:val="a4"/>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725000" w:rsidRPr="00231F49" w14:paraId="1E0D9E26" w14:textId="77777777">
        <w:trPr>
          <w:trHeight w:val="132"/>
        </w:trPr>
        <w:tc>
          <w:tcPr>
            <w:tcW w:w="9962" w:type="dxa"/>
            <w:gridSpan w:val="6"/>
            <w:shd w:val="clear" w:color="auto" w:fill="auto"/>
          </w:tcPr>
          <w:p w14:paraId="000000F3" w14:textId="77777777" w:rsidR="00725000" w:rsidRPr="00231F49" w:rsidRDefault="007879E7">
            <w:pPr>
              <w:spacing w:after="0" w:line="240" w:lineRule="auto"/>
              <w:rPr>
                <w:lang w:val="lv-LV"/>
              </w:rPr>
            </w:pPr>
            <w:r w:rsidRPr="00231F49">
              <w:rPr>
                <w:lang w:val="lv-LV"/>
              </w:rPr>
              <w:t>Risku novērtējums</w:t>
            </w:r>
          </w:p>
        </w:tc>
      </w:tr>
      <w:tr w:rsidR="00725000" w:rsidRPr="00231F49" w14:paraId="0B78D5C6" w14:textId="77777777">
        <w:trPr>
          <w:trHeight w:val="132"/>
        </w:trPr>
        <w:tc>
          <w:tcPr>
            <w:tcW w:w="556" w:type="dxa"/>
            <w:vMerge w:val="restart"/>
            <w:shd w:val="clear" w:color="auto" w:fill="auto"/>
          </w:tcPr>
          <w:p w14:paraId="000000F9" w14:textId="77777777" w:rsidR="00725000" w:rsidRPr="00231F49" w:rsidRDefault="007879E7">
            <w:pPr>
              <w:spacing w:after="0" w:line="240" w:lineRule="auto"/>
              <w:rPr>
                <w:lang w:val="lv-LV"/>
              </w:rPr>
            </w:pPr>
            <w:r w:rsidRPr="00231F49">
              <w:rPr>
                <w:lang w:val="lv-LV"/>
              </w:rPr>
              <w:t>Nr.</w:t>
            </w:r>
          </w:p>
        </w:tc>
        <w:tc>
          <w:tcPr>
            <w:tcW w:w="1666" w:type="dxa"/>
            <w:vMerge w:val="restart"/>
            <w:shd w:val="clear" w:color="auto" w:fill="auto"/>
          </w:tcPr>
          <w:p w14:paraId="000000FA" w14:textId="77777777" w:rsidR="00725000" w:rsidRPr="00231F49" w:rsidRDefault="007879E7">
            <w:pPr>
              <w:spacing w:after="0" w:line="240" w:lineRule="auto"/>
              <w:rPr>
                <w:lang w:val="lv-LV"/>
              </w:rPr>
            </w:pPr>
            <w:r w:rsidRPr="00231F49">
              <w:rPr>
                <w:lang w:val="lv-LV"/>
              </w:rPr>
              <w:t>Risks</w:t>
            </w:r>
          </w:p>
        </w:tc>
        <w:tc>
          <w:tcPr>
            <w:tcW w:w="2419" w:type="dxa"/>
            <w:vMerge w:val="restart"/>
            <w:shd w:val="clear" w:color="auto" w:fill="auto"/>
          </w:tcPr>
          <w:p w14:paraId="000000FB" w14:textId="77777777" w:rsidR="00725000" w:rsidRPr="00231F49" w:rsidRDefault="007879E7">
            <w:pPr>
              <w:spacing w:after="0" w:line="240" w:lineRule="auto"/>
              <w:rPr>
                <w:lang w:val="lv-LV"/>
              </w:rPr>
            </w:pPr>
            <w:r w:rsidRPr="00231F49">
              <w:rPr>
                <w:lang w:val="lv-LV"/>
              </w:rPr>
              <w:t>Riska apraksts</w:t>
            </w:r>
          </w:p>
        </w:tc>
        <w:tc>
          <w:tcPr>
            <w:tcW w:w="2759" w:type="dxa"/>
            <w:gridSpan w:val="2"/>
            <w:shd w:val="clear" w:color="auto" w:fill="auto"/>
          </w:tcPr>
          <w:p w14:paraId="000000FC" w14:textId="77777777" w:rsidR="00725000" w:rsidRPr="00231F49" w:rsidRDefault="007879E7">
            <w:pPr>
              <w:spacing w:after="0" w:line="240" w:lineRule="auto"/>
              <w:rPr>
                <w:lang w:val="lv-LV"/>
              </w:rPr>
            </w:pPr>
            <w:r w:rsidRPr="00231F49">
              <w:rPr>
                <w:lang w:val="lv-LV"/>
              </w:rPr>
              <w:t>Novērtējums</w:t>
            </w:r>
          </w:p>
        </w:tc>
        <w:tc>
          <w:tcPr>
            <w:tcW w:w="2562" w:type="dxa"/>
            <w:vMerge w:val="restart"/>
            <w:shd w:val="clear" w:color="auto" w:fill="auto"/>
          </w:tcPr>
          <w:p w14:paraId="000000FE" w14:textId="77777777" w:rsidR="00725000" w:rsidRPr="00231F49" w:rsidRDefault="007879E7">
            <w:pPr>
              <w:spacing w:after="0" w:line="240" w:lineRule="auto"/>
              <w:rPr>
                <w:lang w:val="lv-LV"/>
              </w:rPr>
            </w:pPr>
            <w:r w:rsidRPr="00231F49">
              <w:rPr>
                <w:lang w:val="lv-LV"/>
              </w:rPr>
              <w:t>Risku novēršanas/mazināšanas pasākumi</w:t>
            </w:r>
          </w:p>
        </w:tc>
      </w:tr>
      <w:tr w:rsidR="00725000" w:rsidRPr="00231F49" w14:paraId="35ADC8B9" w14:textId="77777777">
        <w:trPr>
          <w:trHeight w:val="131"/>
        </w:trPr>
        <w:tc>
          <w:tcPr>
            <w:tcW w:w="556" w:type="dxa"/>
            <w:vMerge/>
            <w:shd w:val="clear" w:color="auto" w:fill="auto"/>
          </w:tcPr>
          <w:p w14:paraId="000000FF" w14:textId="77777777" w:rsidR="00725000" w:rsidRPr="00231F49" w:rsidRDefault="00725000">
            <w:pPr>
              <w:widowControl w:val="0"/>
              <w:pBdr>
                <w:top w:val="nil"/>
                <w:left w:val="nil"/>
                <w:bottom w:val="nil"/>
                <w:right w:val="nil"/>
                <w:between w:val="nil"/>
              </w:pBdr>
              <w:spacing w:after="0"/>
              <w:jc w:val="left"/>
              <w:rPr>
                <w:lang w:val="lv-LV"/>
              </w:rPr>
            </w:pPr>
          </w:p>
        </w:tc>
        <w:tc>
          <w:tcPr>
            <w:tcW w:w="1666" w:type="dxa"/>
            <w:vMerge/>
            <w:shd w:val="clear" w:color="auto" w:fill="auto"/>
          </w:tcPr>
          <w:p w14:paraId="00000100" w14:textId="77777777" w:rsidR="00725000" w:rsidRPr="00231F49" w:rsidRDefault="00725000">
            <w:pPr>
              <w:widowControl w:val="0"/>
              <w:pBdr>
                <w:top w:val="nil"/>
                <w:left w:val="nil"/>
                <w:bottom w:val="nil"/>
                <w:right w:val="nil"/>
                <w:between w:val="nil"/>
              </w:pBdr>
              <w:spacing w:after="0"/>
              <w:jc w:val="left"/>
              <w:rPr>
                <w:lang w:val="lv-LV"/>
              </w:rPr>
            </w:pPr>
          </w:p>
        </w:tc>
        <w:tc>
          <w:tcPr>
            <w:tcW w:w="2419" w:type="dxa"/>
            <w:vMerge/>
            <w:shd w:val="clear" w:color="auto" w:fill="auto"/>
          </w:tcPr>
          <w:p w14:paraId="00000101" w14:textId="77777777" w:rsidR="00725000" w:rsidRPr="00231F49" w:rsidRDefault="00725000">
            <w:pPr>
              <w:widowControl w:val="0"/>
              <w:pBdr>
                <w:top w:val="nil"/>
                <w:left w:val="nil"/>
                <w:bottom w:val="nil"/>
                <w:right w:val="nil"/>
                <w:between w:val="nil"/>
              </w:pBdr>
              <w:spacing w:after="0"/>
              <w:jc w:val="left"/>
              <w:rPr>
                <w:lang w:val="lv-LV"/>
              </w:rPr>
            </w:pPr>
          </w:p>
        </w:tc>
        <w:tc>
          <w:tcPr>
            <w:tcW w:w="1411" w:type="dxa"/>
            <w:shd w:val="clear" w:color="auto" w:fill="auto"/>
          </w:tcPr>
          <w:p w14:paraId="00000102" w14:textId="77777777" w:rsidR="00725000" w:rsidRPr="00231F49" w:rsidRDefault="007879E7">
            <w:pPr>
              <w:spacing w:after="0" w:line="240" w:lineRule="auto"/>
              <w:rPr>
                <w:lang w:val="lv-LV"/>
              </w:rPr>
            </w:pPr>
            <w:r w:rsidRPr="00231F49">
              <w:rPr>
                <w:lang w:val="lv-LV"/>
              </w:rPr>
              <w:t>Iespējamība</w:t>
            </w:r>
          </w:p>
        </w:tc>
        <w:tc>
          <w:tcPr>
            <w:tcW w:w="1348" w:type="dxa"/>
            <w:shd w:val="clear" w:color="auto" w:fill="auto"/>
          </w:tcPr>
          <w:p w14:paraId="00000103" w14:textId="77777777" w:rsidR="00725000" w:rsidRPr="00231F49" w:rsidRDefault="007879E7">
            <w:pPr>
              <w:spacing w:after="0" w:line="240" w:lineRule="auto"/>
              <w:rPr>
                <w:lang w:val="lv-LV"/>
              </w:rPr>
            </w:pPr>
            <w:r w:rsidRPr="00231F49">
              <w:rPr>
                <w:lang w:val="lv-LV"/>
              </w:rPr>
              <w:t>Ietekme</w:t>
            </w:r>
          </w:p>
        </w:tc>
        <w:tc>
          <w:tcPr>
            <w:tcW w:w="2562" w:type="dxa"/>
            <w:vMerge/>
            <w:shd w:val="clear" w:color="auto" w:fill="auto"/>
          </w:tcPr>
          <w:p w14:paraId="00000104" w14:textId="77777777" w:rsidR="00725000" w:rsidRPr="00231F49" w:rsidRDefault="00725000">
            <w:pPr>
              <w:widowControl w:val="0"/>
              <w:pBdr>
                <w:top w:val="nil"/>
                <w:left w:val="nil"/>
                <w:bottom w:val="nil"/>
                <w:right w:val="nil"/>
                <w:between w:val="nil"/>
              </w:pBdr>
              <w:spacing w:after="0"/>
              <w:jc w:val="left"/>
              <w:rPr>
                <w:lang w:val="lv-LV"/>
              </w:rPr>
            </w:pPr>
          </w:p>
        </w:tc>
      </w:tr>
      <w:tr w:rsidR="00725000" w:rsidRPr="00231F49" w14:paraId="66FA3919" w14:textId="77777777">
        <w:tc>
          <w:tcPr>
            <w:tcW w:w="556" w:type="dxa"/>
            <w:shd w:val="clear" w:color="auto" w:fill="auto"/>
          </w:tcPr>
          <w:p w14:paraId="00000105" w14:textId="77777777" w:rsidR="00725000" w:rsidRPr="00231F49" w:rsidRDefault="007879E7">
            <w:pPr>
              <w:spacing w:after="0" w:line="240" w:lineRule="auto"/>
              <w:rPr>
                <w:lang w:val="lv-LV"/>
              </w:rPr>
            </w:pPr>
            <w:r w:rsidRPr="00231F49">
              <w:rPr>
                <w:lang w:val="lv-LV"/>
              </w:rPr>
              <w:t>1.</w:t>
            </w:r>
          </w:p>
        </w:tc>
        <w:tc>
          <w:tcPr>
            <w:tcW w:w="1666" w:type="dxa"/>
            <w:shd w:val="clear" w:color="auto" w:fill="auto"/>
          </w:tcPr>
          <w:p w14:paraId="00000106" w14:textId="77777777" w:rsidR="00725000" w:rsidRPr="00231F49" w:rsidRDefault="00725000">
            <w:pPr>
              <w:spacing w:after="0" w:line="240" w:lineRule="auto"/>
              <w:rPr>
                <w:lang w:val="lv-LV"/>
              </w:rPr>
            </w:pPr>
          </w:p>
        </w:tc>
        <w:tc>
          <w:tcPr>
            <w:tcW w:w="2419" w:type="dxa"/>
            <w:shd w:val="clear" w:color="auto" w:fill="auto"/>
          </w:tcPr>
          <w:p w14:paraId="00000107" w14:textId="77777777" w:rsidR="00725000" w:rsidRPr="00231F49" w:rsidRDefault="00725000">
            <w:pPr>
              <w:spacing w:after="0" w:line="240" w:lineRule="auto"/>
              <w:rPr>
                <w:lang w:val="lv-LV"/>
              </w:rPr>
            </w:pPr>
          </w:p>
        </w:tc>
        <w:tc>
          <w:tcPr>
            <w:tcW w:w="1411" w:type="dxa"/>
            <w:shd w:val="clear" w:color="auto" w:fill="auto"/>
          </w:tcPr>
          <w:p w14:paraId="00000108" w14:textId="77777777" w:rsidR="00725000" w:rsidRPr="00231F49" w:rsidRDefault="00725000">
            <w:pPr>
              <w:spacing w:after="0" w:line="240" w:lineRule="auto"/>
              <w:rPr>
                <w:lang w:val="lv-LV"/>
              </w:rPr>
            </w:pPr>
          </w:p>
        </w:tc>
        <w:tc>
          <w:tcPr>
            <w:tcW w:w="1348" w:type="dxa"/>
            <w:shd w:val="clear" w:color="auto" w:fill="auto"/>
          </w:tcPr>
          <w:p w14:paraId="00000109" w14:textId="77777777" w:rsidR="00725000" w:rsidRPr="00231F49" w:rsidRDefault="00725000">
            <w:pPr>
              <w:spacing w:after="0" w:line="240" w:lineRule="auto"/>
              <w:rPr>
                <w:lang w:val="lv-LV"/>
              </w:rPr>
            </w:pPr>
          </w:p>
        </w:tc>
        <w:tc>
          <w:tcPr>
            <w:tcW w:w="2562" w:type="dxa"/>
            <w:shd w:val="clear" w:color="auto" w:fill="auto"/>
          </w:tcPr>
          <w:p w14:paraId="0000010A" w14:textId="77777777" w:rsidR="00725000" w:rsidRPr="00231F49" w:rsidRDefault="00725000">
            <w:pPr>
              <w:spacing w:after="0" w:line="240" w:lineRule="auto"/>
              <w:rPr>
                <w:lang w:val="lv-LV"/>
              </w:rPr>
            </w:pPr>
          </w:p>
        </w:tc>
      </w:tr>
      <w:tr w:rsidR="00725000" w:rsidRPr="00231F49" w14:paraId="286D5065" w14:textId="77777777">
        <w:tc>
          <w:tcPr>
            <w:tcW w:w="556" w:type="dxa"/>
            <w:shd w:val="clear" w:color="auto" w:fill="auto"/>
          </w:tcPr>
          <w:p w14:paraId="0000010B" w14:textId="77777777" w:rsidR="00725000" w:rsidRPr="00231F49" w:rsidRDefault="007879E7">
            <w:pPr>
              <w:spacing w:after="0" w:line="240" w:lineRule="auto"/>
              <w:rPr>
                <w:lang w:val="lv-LV"/>
              </w:rPr>
            </w:pPr>
            <w:r w:rsidRPr="00231F49">
              <w:rPr>
                <w:lang w:val="lv-LV"/>
              </w:rPr>
              <w:t>2.</w:t>
            </w:r>
          </w:p>
        </w:tc>
        <w:tc>
          <w:tcPr>
            <w:tcW w:w="1666" w:type="dxa"/>
            <w:shd w:val="clear" w:color="auto" w:fill="auto"/>
          </w:tcPr>
          <w:p w14:paraId="0000010C" w14:textId="77777777" w:rsidR="00725000" w:rsidRPr="00231F49" w:rsidRDefault="00725000">
            <w:pPr>
              <w:spacing w:after="0" w:line="240" w:lineRule="auto"/>
              <w:rPr>
                <w:lang w:val="lv-LV"/>
              </w:rPr>
            </w:pPr>
          </w:p>
        </w:tc>
        <w:tc>
          <w:tcPr>
            <w:tcW w:w="2419" w:type="dxa"/>
            <w:shd w:val="clear" w:color="auto" w:fill="auto"/>
          </w:tcPr>
          <w:p w14:paraId="0000010D" w14:textId="77777777" w:rsidR="00725000" w:rsidRPr="00231F49" w:rsidRDefault="00725000">
            <w:pPr>
              <w:spacing w:after="0" w:line="240" w:lineRule="auto"/>
              <w:rPr>
                <w:lang w:val="lv-LV"/>
              </w:rPr>
            </w:pPr>
          </w:p>
        </w:tc>
        <w:tc>
          <w:tcPr>
            <w:tcW w:w="1411" w:type="dxa"/>
            <w:shd w:val="clear" w:color="auto" w:fill="auto"/>
          </w:tcPr>
          <w:p w14:paraId="0000010E" w14:textId="77777777" w:rsidR="00725000" w:rsidRPr="00231F49" w:rsidRDefault="00725000">
            <w:pPr>
              <w:spacing w:after="0" w:line="240" w:lineRule="auto"/>
              <w:rPr>
                <w:lang w:val="lv-LV"/>
              </w:rPr>
            </w:pPr>
          </w:p>
        </w:tc>
        <w:tc>
          <w:tcPr>
            <w:tcW w:w="1348" w:type="dxa"/>
            <w:shd w:val="clear" w:color="auto" w:fill="auto"/>
          </w:tcPr>
          <w:p w14:paraId="0000010F" w14:textId="77777777" w:rsidR="00725000" w:rsidRPr="00231F49" w:rsidRDefault="00725000">
            <w:pPr>
              <w:spacing w:after="0" w:line="240" w:lineRule="auto"/>
              <w:rPr>
                <w:lang w:val="lv-LV"/>
              </w:rPr>
            </w:pPr>
          </w:p>
        </w:tc>
        <w:tc>
          <w:tcPr>
            <w:tcW w:w="2562" w:type="dxa"/>
            <w:shd w:val="clear" w:color="auto" w:fill="auto"/>
          </w:tcPr>
          <w:p w14:paraId="00000110" w14:textId="77777777" w:rsidR="00725000" w:rsidRPr="00231F49" w:rsidRDefault="00725000">
            <w:pPr>
              <w:spacing w:after="0" w:line="240" w:lineRule="auto"/>
              <w:rPr>
                <w:lang w:val="lv-LV"/>
              </w:rPr>
            </w:pPr>
          </w:p>
        </w:tc>
      </w:tr>
      <w:tr w:rsidR="00725000" w:rsidRPr="00231F49" w14:paraId="04B20424" w14:textId="77777777">
        <w:tc>
          <w:tcPr>
            <w:tcW w:w="556" w:type="dxa"/>
            <w:shd w:val="clear" w:color="auto" w:fill="auto"/>
          </w:tcPr>
          <w:p w14:paraId="00000111" w14:textId="77777777" w:rsidR="00725000" w:rsidRPr="00231F49" w:rsidRDefault="007879E7">
            <w:pPr>
              <w:spacing w:after="0" w:line="240" w:lineRule="auto"/>
              <w:rPr>
                <w:lang w:val="lv-LV"/>
              </w:rPr>
            </w:pPr>
            <w:r w:rsidRPr="00231F49">
              <w:rPr>
                <w:lang w:val="lv-LV"/>
              </w:rPr>
              <w:t>3.</w:t>
            </w:r>
          </w:p>
        </w:tc>
        <w:tc>
          <w:tcPr>
            <w:tcW w:w="1666" w:type="dxa"/>
            <w:shd w:val="clear" w:color="auto" w:fill="auto"/>
          </w:tcPr>
          <w:p w14:paraId="00000112" w14:textId="77777777" w:rsidR="00725000" w:rsidRPr="00231F49" w:rsidRDefault="00725000">
            <w:pPr>
              <w:spacing w:after="0" w:line="240" w:lineRule="auto"/>
              <w:rPr>
                <w:lang w:val="lv-LV"/>
              </w:rPr>
            </w:pPr>
          </w:p>
        </w:tc>
        <w:tc>
          <w:tcPr>
            <w:tcW w:w="2419" w:type="dxa"/>
            <w:shd w:val="clear" w:color="auto" w:fill="auto"/>
          </w:tcPr>
          <w:p w14:paraId="00000113" w14:textId="77777777" w:rsidR="00725000" w:rsidRPr="00231F49" w:rsidRDefault="00725000">
            <w:pPr>
              <w:spacing w:after="0" w:line="240" w:lineRule="auto"/>
              <w:rPr>
                <w:lang w:val="lv-LV"/>
              </w:rPr>
            </w:pPr>
          </w:p>
        </w:tc>
        <w:tc>
          <w:tcPr>
            <w:tcW w:w="1411" w:type="dxa"/>
            <w:shd w:val="clear" w:color="auto" w:fill="auto"/>
          </w:tcPr>
          <w:p w14:paraId="00000114" w14:textId="77777777" w:rsidR="00725000" w:rsidRPr="00231F49" w:rsidRDefault="00725000">
            <w:pPr>
              <w:spacing w:after="0" w:line="240" w:lineRule="auto"/>
              <w:rPr>
                <w:lang w:val="lv-LV"/>
              </w:rPr>
            </w:pPr>
          </w:p>
        </w:tc>
        <w:tc>
          <w:tcPr>
            <w:tcW w:w="1348" w:type="dxa"/>
            <w:shd w:val="clear" w:color="auto" w:fill="auto"/>
          </w:tcPr>
          <w:p w14:paraId="00000115" w14:textId="77777777" w:rsidR="00725000" w:rsidRPr="00231F49" w:rsidRDefault="00725000">
            <w:pPr>
              <w:spacing w:after="0" w:line="240" w:lineRule="auto"/>
              <w:rPr>
                <w:lang w:val="lv-LV"/>
              </w:rPr>
            </w:pPr>
          </w:p>
        </w:tc>
        <w:tc>
          <w:tcPr>
            <w:tcW w:w="2562" w:type="dxa"/>
            <w:shd w:val="clear" w:color="auto" w:fill="auto"/>
          </w:tcPr>
          <w:p w14:paraId="00000116" w14:textId="77777777" w:rsidR="00725000" w:rsidRPr="00231F49" w:rsidRDefault="00725000">
            <w:pPr>
              <w:spacing w:after="0" w:line="240" w:lineRule="auto"/>
              <w:ind w:firstLine="720"/>
              <w:rPr>
                <w:lang w:val="lv-LV"/>
              </w:rPr>
            </w:pPr>
          </w:p>
        </w:tc>
      </w:tr>
      <w:tr w:rsidR="00725000" w:rsidRPr="00231F49" w14:paraId="3C559D90" w14:textId="77777777">
        <w:tc>
          <w:tcPr>
            <w:tcW w:w="556" w:type="dxa"/>
            <w:shd w:val="clear" w:color="auto" w:fill="auto"/>
          </w:tcPr>
          <w:p w14:paraId="00000117" w14:textId="77777777" w:rsidR="00725000" w:rsidRPr="00231F49" w:rsidRDefault="007879E7">
            <w:pPr>
              <w:spacing w:after="0" w:line="240" w:lineRule="auto"/>
              <w:rPr>
                <w:lang w:val="lv-LV"/>
              </w:rPr>
            </w:pPr>
            <w:r w:rsidRPr="00231F49">
              <w:rPr>
                <w:lang w:val="lv-LV"/>
              </w:rPr>
              <w:t>n</w:t>
            </w:r>
          </w:p>
        </w:tc>
        <w:tc>
          <w:tcPr>
            <w:tcW w:w="1666" w:type="dxa"/>
            <w:shd w:val="clear" w:color="auto" w:fill="auto"/>
          </w:tcPr>
          <w:p w14:paraId="00000118" w14:textId="77777777" w:rsidR="00725000" w:rsidRPr="00231F49" w:rsidRDefault="00725000">
            <w:pPr>
              <w:spacing w:after="0" w:line="240" w:lineRule="auto"/>
              <w:rPr>
                <w:lang w:val="lv-LV"/>
              </w:rPr>
            </w:pPr>
          </w:p>
        </w:tc>
        <w:tc>
          <w:tcPr>
            <w:tcW w:w="2419" w:type="dxa"/>
            <w:shd w:val="clear" w:color="auto" w:fill="auto"/>
          </w:tcPr>
          <w:p w14:paraId="00000119" w14:textId="77777777" w:rsidR="00725000" w:rsidRPr="00231F49" w:rsidRDefault="00725000">
            <w:pPr>
              <w:spacing w:after="0" w:line="240" w:lineRule="auto"/>
              <w:rPr>
                <w:lang w:val="lv-LV"/>
              </w:rPr>
            </w:pPr>
          </w:p>
        </w:tc>
        <w:tc>
          <w:tcPr>
            <w:tcW w:w="1411" w:type="dxa"/>
            <w:shd w:val="clear" w:color="auto" w:fill="auto"/>
          </w:tcPr>
          <w:p w14:paraId="0000011A" w14:textId="77777777" w:rsidR="00725000" w:rsidRPr="00231F49" w:rsidRDefault="00725000">
            <w:pPr>
              <w:spacing w:after="0" w:line="240" w:lineRule="auto"/>
              <w:rPr>
                <w:lang w:val="lv-LV"/>
              </w:rPr>
            </w:pPr>
          </w:p>
        </w:tc>
        <w:tc>
          <w:tcPr>
            <w:tcW w:w="1348" w:type="dxa"/>
            <w:shd w:val="clear" w:color="auto" w:fill="auto"/>
          </w:tcPr>
          <w:p w14:paraId="0000011B" w14:textId="77777777" w:rsidR="00725000" w:rsidRPr="00231F49" w:rsidRDefault="00725000">
            <w:pPr>
              <w:spacing w:after="0" w:line="240" w:lineRule="auto"/>
              <w:rPr>
                <w:lang w:val="lv-LV"/>
              </w:rPr>
            </w:pPr>
          </w:p>
        </w:tc>
        <w:tc>
          <w:tcPr>
            <w:tcW w:w="2562" w:type="dxa"/>
            <w:shd w:val="clear" w:color="auto" w:fill="auto"/>
          </w:tcPr>
          <w:p w14:paraId="0000011C" w14:textId="77777777" w:rsidR="00725000" w:rsidRPr="00231F49" w:rsidRDefault="00725000">
            <w:pPr>
              <w:spacing w:after="0" w:line="240" w:lineRule="auto"/>
              <w:ind w:firstLine="720"/>
              <w:rPr>
                <w:lang w:val="lv-LV"/>
              </w:rPr>
            </w:pPr>
          </w:p>
        </w:tc>
      </w:tr>
    </w:tbl>
    <w:p w14:paraId="0000011D" w14:textId="77777777" w:rsidR="00725000" w:rsidRPr="00231F49" w:rsidRDefault="00725000">
      <w:pPr>
        <w:spacing w:line="240" w:lineRule="auto"/>
        <w:rPr>
          <w:lang w:val="lv-LV"/>
        </w:rPr>
      </w:pPr>
    </w:p>
    <w:p w14:paraId="0000011E" w14:textId="77777777" w:rsidR="00725000" w:rsidRPr="00231F49" w:rsidRDefault="007879E7">
      <w:pPr>
        <w:spacing w:after="160" w:line="259" w:lineRule="auto"/>
        <w:jc w:val="left"/>
        <w:rPr>
          <w:lang w:val="lv-LV"/>
        </w:rPr>
      </w:pPr>
      <w:r w:rsidRPr="00231F49">
        <w:rPr>
          <w:lang w:val="lv-LV"/>
        </w:rPr>
        <w:br w:type="page"/>
      </w:r>
    </w:p>
    <w:p w14:paraId="0000011F" w14:textId="77777777" w:rsidR="00725000" w:rsidRPr="00231F49" w:rsidRDefault="007879E7">
      <w:pPr>
        <w:spacing w:after="160" w:line="240" w:lineRule="auto"/>
        <w:jc w:val="center"/>
        <w:rPr>
          <w:lang w:val="lv-LV"/>
        </w:rPr>
      </w:pPr>
      <w:r w:rsidRPr="00231F49">
        <w:rPr>
          <w:lang w:val="lv-LV"/>
        </w:rPr>
        <w:lastRenderedPageBreak/>
        <w:t xml:space="preserve">C daļa. </w:t>
      </w:r>
      <w:r w:rsidRPr="00231F49">
        <w:rPr>
          <w:i/>
          <w:lang w:val="lv-LV"/>
        </w:rPr>
        <w:t>Curriculum Vitae</w:t>
      </w:r>
    </w:p>
    <w:p w14:paraId="00000120" w14:textId="77777777" w:rsidR="00725000" w:rsidRPr="00231F49" w:rsidRDefault="00725000">
      <w:pPr>
        <w:spacing w:after="0" w:line="240" w:lineRule="auto"/>
        <w:rPr>
          <w:b/>
          <w:lang w:val="lv-LV"/>
        </w:rPr>
      </w:pPr>
    </w:p>
    <w:p w14:paraId="00000121" w14:textId="77777777" w:rsidR="00725000" w:rsidRPr="00231F49" w:rsidRDefault="007879E7">
      <w:pPr>
        <w:spacing w:after="0" w:line="240" w:lineRule="auto"/>
        <w:rPr>
          <w:b/>
          <w:lang w:val="lv-LV"/>
        </w:rPr>
      </w:pPr>
      <w:r w:rsidRPr="00231F49">
        <w:rPr>
          <w:b/>
          <w:lang w:val="lv-LV"/>
        </w:rPr>
        <w:t>Vārds, Uzvārds:</w:t>
      </w:r>
    </w:p>
    <w:p w14:paraId="00000122" w14:textId="77777777" w:rsidR="00725000" w:rsidRPr="00231F49" w:rsidRDefault="007879E7">
      <w:pPr>
        <w:spacing w:after="0" w:line="240" w:lineRule="auto"/>
        <w:rPr>
          <w:lang w:val="lv-LV"/>
        </w:rPr>
      </w:pPr>
      <w:r w:rsidRPr="00231F49">
        <w:rPr>
          <w:b/>
          <w:lang w:val="lv-LV"/>
        </w:rPr>
        <w:t>Projekta vadītāja pētnieka identifikācijas kods (-i)</w:t>
      </w:r>
      <w:r w:rsidRPr="00231F49">
        <w:rPr>
          <w:lang w:val="lv-LV"/>
        </w:rPr>
        <w:t xml:space="preserve">, ja tāds tiek izmantots (ORCID, Research ID, Scopus Author ID u.c.): </w:t>
      </w:r>
    </w:p>
    <w:p w14:paraId="00000123" w14:textId="77777777" w:rsidR="00725000" w:rsidRPr="00231F49" w:rsidRDefault="00725000">
      <w:pPr>
        <w:spacing w:after="0" w:line="240" w:lineRule="auto"/>
        <w:rPr>
          <w:lang w:val="lv-LV"/>
        </w:rPr>
      </w:pPr>
    </w:p>
    <w:p w14:paraId="00000124" w14:textId="77777777" w:rsidR="00725000" w:rsidRPr="00231F49" w:rsidRDefault="007879E7">
      <w:pPr>
        <w:spacing w:after="0" w:line="240" w:lineRule="auto"/>
        <w:rPr>
          <w:b/>
          <w:lang w:val="lv-LV"/>
        </w:rPr>
      </w:pPr>
      <w:r w:rsidRPr="00231F49">
        <w:rPr>
          <w:b/>
          <w:lang w:val="lv-LV"/>
        </w:rPr>
        <w:t>IZGLĪTĪBA</w:t>
      </w:r>
    </w:p>
    <w:p w14:paraId="00000125" w14:textId="77777777" w:rsidR="00725000" w:rsidRPr="00231F49" w:rsidRDefault="00725000">
      <w:pPr>
        <w:spacing w:after="0" w:line="240" w:lineRule="auto"/>
        <w:rPr>
          <w:b/>
          <w:lang w:val="lv-LV"/>
        </w:rPr>
      </w:pPr>
    </w:p>
    <w:p w14:paraId="00000126" w14:textId="77777777" w:rsidR="00725000" w:rsidRPr="00231F49" w:rsidRDefault="007879E7">
      <w:pPr>
        <w:spacing w:after="0" w:line="240" w:lineRule="auto"/>
        <w:rPr>
          <w:lang w:val="lv-LV"/>
        </w:rPr>
      </w:pPr>
      <w:r w:rsidRPr="00231F49">
        <w:rPr>
          <w:lang w:val="lv-LV"/>
        </w:rPr>
        <w:t>Gads</w:t>
      </w:r>
      <w:r w:rsidRPr="00231F49">
        <w:rPr>
          <w:lang w:val="lv-LV"/>
        </w:rPr>
        <w:tab/>
      </w:r>
      <w:r w:rsidRPr="00231F49">
        <w:rPr>
          <w:lang w:val="lv-LV"/>
        </w:rPr>
        <w:tab/>
        <w:t>Doktora grāds [zinātnes nozare]</w:t>
      </w:r>
    </w:p>
    <w:p w14:paraId="00000127" w14:textId="77777777" w:rsidR="00725000" w:rsidRPr="00231F49" w:rsidRDefault="007879E7">
      <w:pPr>
        <w:spacing w:after="0" w:line="240" w:lineRule="auto"/>
        <w:rPr>
          <w:lang w:val="lv-LV"/>
        </w:rPr>
      </w:pPr>
      <w:r w:rsidRPr="00231F49">
        <w:rPr>
          <w:lang w:val="lv-LV"/>
        </w:rPr>
        <w:tab/>
      </w:r>
      <w:r w:rsidRPr="00231F49">
        <w:rPr>
          <w:lang w:val="lv-LV"/>
        </w:rPr>
        <w:tab/>
        <w:t>[fakultāte/departaments/institūcija/valsts]</w:t>
      </w:r>
    </w:p>
    <w:p w14:paraId="00000128" w14:textId="77777777" w:rsidR="00725000" w:rsidRPr="00231F49" w:rsidRDefault="00725000">
      <w:pPr>
        <w:spacing w:after="0" w:line="240" w:lineRule="auto"/>
        <w:rPr>
          <w:lang w:val="lv-LV"/>
        </w:rPr>
      </w:pPr>
    </w:p>
    <w:p w14:paraId="00000129" w14:textId="77777777" w:rsidR="00725000" w:rsidRPr="00231F49" w:rsidRDefault="007879E7">
      <w:pPr>
        <w:spacing w:after="0" w:line="240" w:lineRule="auto"/>
        <w:rPr>
          <w:b/>
          <w:lang w:val="lv-LV"/>
        </w:rPr>
      </w:pPr>
      <w:r w:rsidRPr="00231F49">
        <w:rPr>
          <w:b/>
          <w:lang w:val="lv-LV"/>
        </w:rPr>
        <w:t>DA</w:t>
      </w:r>
      <w:r w:rsidRPr="00231F49">
        <w:rPr>
          <w:b/>
          <w:lang w:val="lv-LV"/>
        </w:rPr>
        <w:t xml:space="preserve">RBS </w:t>
      </w:r>
    </w:p>
    <w:p w14:paraId="0000012A" w14:textId="77777777" w:rsidR="00725000" w:rsidRPr="00231F49" w:rsidRDefault="00725000">
      <w:pPr>
        <w:spacing w:after="0" w:line="240" w:lineRule="auto"/>
        <w:rPr>
          <w:lang w:val="lv-LV"/>
        </w:rPr>
      </w:pPr>
    </w:p>
    <w:p w14:paraId="0000012B" w14:textId="77777777" w:rsidR="00725000" w:rsidRPr="00231F49" w:rsidRDefault="007879E7">
      <w:pPr>
        <w:spacing w:after="0" w:line="240" w:lineRule="auto"/>
        <w:rPr>
          <w:lang w:val="lv-LV"/>
        </w:rPr>
      </w:pPr>
      <w:r w:rsidRPr="00231F49">
        <w:rPr>
          <w:lang w:val="lv-LV"/>
        </w:rPr>
        <w:t>Gadi</w:t>
      </w:r>
      <w:r w:rsidRPr="00231F49">
        <w:rPr>
          <w:lang w:val="lv-LV"/>
        </w:rPr>
        <w:tab/>
      </w:r>
      <w:r w:rsidRPr="00231F49">
        <w:rPr>
          <w:lang w:val="lv-LV"/>
        </w:rPr>
        <w:tab/>
        <w:t>[pašreizējais amats]</w:t>
      </w:r>
    </w:p>
    <w:p w14:paraId="0000012C" w14:textId="77777777" w:rsidR="00725000" w:rsidRPr="00231F49" w:rsidRDefault="007879E7">
      <w:pPr>
        <w:spacing w:after="0" w:line="240" w:lineRule="auto"/>
        <w:rPr>
          <w:lang w:val="lv-LV"/>
        </w:rPr>
      </w:pPr>
      <w:r w:rsidRPr="00231F49">
        <w:rPr>
          <w:lang w:val="lv-LV"/>
        </w:rPr>
        <w:tab/>
      </w:r>
      <w:r w:rsidRPr="00231F49">
        <w:rPr>
          <w:lang w:val="lv-LV"/>
        </w:rPr>
        <w:tab/>
        <w:t>[institūcija, valsts]</w:t>
      </w:r>
    </w:p>
    <w:p w14:paraId="0000012D" w14:textId="77777777" w:rsidR="00725000" w:rsidRPr="00231F49" w:rsidRDefault="00725000">
      <w:pPr>
        <w:spacing w:after="0" w:line="240" w:lineRule="auto"/>
        <w:rPr>
          <w:lang w:val="lv-LV"/>
        </w:rPr>
      </w:pPr>
    </w:p>
    <w:p w14:paraId="0000012E" w14:textId="77777777" w:rsidR="00725000" w:rsidRPr="00231F49" w:rsidRDefault="007879E7">
      <w:pPr>
        <w:spacing w:after="0" w:line="240" w:lineRule="auto"/>
        <w:rPr>
          <w:lang w:val="lv-LV"/>
        </w:rPr>
      </w:pPr>
      <w:r w:rsidRPr="00231F49">
        <w:rPr>
          <w:lang w:val="lv-LV"/>
        </w:rPr>
        <w:t>Gadi</w:t>
      </w:r>
      <w:r w:rsidRPr="00231F49">
        <w:rPr>
          <w:lang w:val="lv-LV"/>
        </w:rPr>
        <w:tab/>
      </w:r>
      <w:r w:rsidRPr="00231F49">
        <w:rPr>
          <w:lang w:val="lv-LV"/>
        </w:rPr>
        <w:tab/>
        <w:t>[amats]</w:t>
      </w:r>
    </w:p>
    <w:p w14:paraId="0000012F" w14:textId="77777777" w:rsidR="00725000" w:rsidRPr="00231F49" w:rsidRDefault="007879E7">
      <w:pPr>
        <w:spacing w:after="0" w:line="240" w:lineRule="auto"/>
        <w:rPr>
          <w:lang w:val="lv-LV"/>
        </w:rPr>
      </w:pPr>
      <w:r w:rsidRPr="00231F49">
        <w:rPr>
          <w:lang w:val="lv-LV"/>
        </w:rPr>
        <w:tab/>
      </w:r>
      <w:r w:rsidRPr="00231F49">
        <w:rPr>
          <w:lang w:val="lv-LV"/>
        </w:rPr>
        <w:tab/>
        <w:t>[institūcija, valsts]</w:t>
      </w:r>
    </w:p>
    <w:p w14:paraId="00000130" w14:textId="77777777" w:rsidR="00725000" w:rsidRPr="00231F49" w:rsidRDefault="00725000">
      <w:pPr>
        <w:spacing w:after="0" w:line="240" w:lineRule="auto"/>
        <w:rPr>
          <w:lang w:val="lv-LV"/>
        </w:rPr>
      </w:pPr>
    </w:p>
    <w:p w14:paraId="00000131" w14:textId="77777777" w:rsidR="00725000" w:rsidRPr="00231F49" w:rsidRDefault="007879E7">
      <w:pPr>
        <w:spacing w:after="0" w:line="240" w:lineRule="auto"/>
        <w:rPr>
          <w:b/>
          <w:lang w:val="lv-LV"/>
        </w:rPr>
      </w:pPr>
      <w:r w:rsidRPr="00231F49">
        <w:rPr>
          <w:b/>
          <w:lang w:val="lv-LV"/>
        </w:rPr>
        <w:t>PROJEKTI</w:t>
      </w:r>
    </w:p>
    <w:p w14:paraId="00000132" w14:textId="77777777" w:rsidR="00725000" w:rsidRPr="00231F49" w:rsidRDefault="00725000">
      <w:pPr>
        <w:spacing w:after="0" w:line="240" w:lineRule="auto"/>
        <w:rPr>
          <w:b/>
          <w:lang w:val="lv-LV"/>
        </w:rPr>
      </w:pPr>
    </w:p>
    <w:p w14:paraId="00000133" w14:textId="77777777" w:rsidR="00725000" w:rsidRPr="00231F49" w:rsidRDefault="007879E7">
      <w:pPr>
        <w:spacing w:after="0" w:line="240" w:lineRule="auto"/>
        <w:rPr>
          <w:b/>
          <w:lang w:val="lv-LV"/>
        </w:rPr>
      </w:pPr>
      <w:r w:rsidRPr="00231F49">
        <w:rPr>
          <w:b/>
          <w:lang w:val="lv-LV"/>
        </w:rPr>
        <w:t>PUBLIKĀCIJAS</w:t>
      </w:r>
    </w:p>
    <w:p w14:paraId="00000134" w14:textId="77777777" w:rsidR="00725000" w:rsidRPr="00231F49" w:rsidRDefault="007879E7">
      <w:pPr>
        <w:spacing w:after="0" w:line="240" w:lineRule="auto"/>
        <w:rPr>
          <w:lang w:val="lv-LV"/>
        </w:rPr>
      </w:pPr>
      <w:r w:rsidRPr="00231F49">
        <w:rPr>
          <w:lang w:val="lv-LV"/>
        </w:rPr>
        <w:t>[</w:t>
      </w:r>
      <w:r w:rsidRPr="00231F49">
        <w:rPr>
          <w:i/>
          <w:lang w:val="lv-LV"/>
        </w:rPr>
        <w:t>norādīt līdz piecām zinātniskajām publikācijām vai intelektuālā īpašuma nostiprināšanu apliecinājumiem, kas nozīmīgi šī projekta kontek</w:t>
      </w:r>
      <w:r w:rsidRPr="00231F49">
        <w:rPr>
          <w:i/>
          <w:lang w:val="lv-LV"/>
        </w:rPr>
        <w:t>stā,</w:t>
      </w:r>
      <w:r w:rsidRPr="00231F49">
        <w:rPr>
          <w:lang w:val="lv-LV"/>
        </w:rPr>
        <w:t xml:space="preserve"> </w:t>
      </w:r>
      <w:r w:rsidRPr="00231F49">
        <w:rPr>
          <w:i/>
          <w:lang w:val="lv-LV"/>
        </w:rPr>
        <w:t>papildus norādot kopējo publikāciju skaitu, kopējo citējumu skaitu, citēšanās indeksu, norādot avotu, piemēram, Scopus vai WoSCC</w:t>
      </w:r>
      <w:r w:rsidRPr="00231F49">
        <w:rPr>
          <w:lang w:val="lv-LV"/>
        </w:rPr>
        <w:t>]</w:t>
      </w:r>
    </w:p>
    <w:p w14:paraId="00000135" w14:textId="77777777" w:rsidR="00725000" w:rsidRPr="00231F49" w:rsidRDefault="00725000">
      <w:pPr>
        <w:spacing w:after="0" w:line="240" w:lineRule="auto"/>
        <w:rPr>
          <w:lang w:val="lv-LV"/>
        </w:rPr>
      </w:pPr>
    </w:p>
    <w:p w14:paraId="00000136" w14:textId="77777777" w:rsidR="00725000" w:rsidRPr="00231F49" w:rsidRDefault="007879E7">
      <w:pPr>
        <w:spacing w:after="0" w:line="240" w:lineRule="auto"/>
        <w:rPr>
          <w:b/>
          <w:lang w:val="lv-LV"/>
        </w:rPr>
      </w:pPr>
      <w:r w:rsidRPr="00231F49">
        <w:rPr>
          <w:b/>
          <w:lang w:val="lv-LV"/>
        </w:rPr>
        <w:t>CITA INFORMĀCIJA</w:t>
      </w:r>
    </w:p>
    <w:p w14:paraId="00000137" w14:textId="77777777" w:rsidR="00725000" w:rsidRPr="00231F49" w:rsidRDefault="007879E7">
      <w:pPr>
        <w:spacing w:after="0" w:line="240" w:lineRule="auto"/>
        <w:rPr>
          <w:lang w:val="lv-LV"/>
        </w:rPr>
      </w:pPr>
      <w:r w:rsidRPr="00231F49">
        <w:rPr>
          <w:lang w:val="lv-LV"/>
        </w:rPr>
        <w:t>[</w:t>
      </w:r>
      <w:r w:rsidRPr="00231F49">
        <w:rPr>
          <w:i/>
          <w:lang w:val="lv-LV"/>
        </w:rPr>
        <w:t>norādīt citu informāciju, iekļaujoties 2 lapaspušu limitā, piemēram, vadīto promocijas vai maģistra da</w:t>
      </w:r>
      <w:r w:rsidRPr="00231F49">
        <w:rPr>
          <w:i/>
          <w:lang w:val="lv-LV"/>
        </w:rPr>
        <w:t>rbu skaitu, pienākumus zinātnisko izdevumu redkolēģijās, starptautiskā zinātniskā darba pieredze, pedagoģiskā pieredze u.c.</w:t>
      </w:r>
      <w:r w:rsidRPr="00231F49">
        <w:rPr>
          <w:lang w:val="lv-LV"/>
        </w:rPr>
        <w:t>]</w:t>
      </w:r>
    </w:p>
    <w:p w14:paraId="00000138" w14:textId="77777777" w:rsidR="00725000" w:rsidRPr="00231F49" w:rsidRDefault="00725000">
      <w:pPr>
        <w:spacing w:after="0" w:line="240" w:lineRule="auto"/>
        <w:rPr>
          <w:lang w:val="lv-LV"/>
        </w:rPr>
      </w:pPr>
    </w:p>
    <w:p w14:paraId="00000139" w14:textId="77777777" w:rsidR="00725000" w:rsidRPr="00231F49" w:rsidRDefault="00725000">
      <w:pPr>
        <w:spacing w:after="160" w:line="240" w:lineRule="auto"/>
        <w:jc w:val="left"/>
        <w:rPr>
          <w:color w:val="000000"/>
          <w:lang w:val="lv-LV"/>
        </w:rPr>
      </w:pPr>
    </w:p>
    <w:p w14:paraId="0000013A" w14:textId="77777777" w:rsidR="00725000" w:rsidRPr="00231F49" w:rsidRDefault="007879E7">
      <w:pPr>
        <w:spacing w:after="160" w:line="259" w:lineRule="auto"/>
        <w:jc w:val="left"/>
        <w:rPr>
          <w:color w:val="000000"/>
          <w:lang w:val="lv-LV"/>
        </w:rPr>
      </w:pPr>
      <w:bookmarkStart w:id="7" w:name="_heading=h.1t3h5sf" w:colFirst="0" w:colLast="0"/>
      <w:bookmarkEnd w:id="7"/>
      <w:r w:rsidRPr="00231F49">
        <w:rPr>
          <w:lang w:val="lv-LV"/>
        </w:rPr>
        <w:br w:type="page"/>
      </w:r>
    </w:p>
    <w:p w14:paraId="0000013B" w14:textId="77777777" w:rsidR="00725000" w:rsidRPr="00231F49" w:rsidRDefault="007879E7">
      <w:pPr>
        <w:spacing w:after="0" w:line="259" w:lineRule="auto"/>
        <w:jc w:val="center"/>
        <w:rPr>
          <w:color w:val="000000"/>
          <w:lang w:val="lv-LV"/>
        </w:rPr>
      </w:pPr>
      <w:r w:rsidRPr="00231F49">
        <w:rPr>
          <w:color w:val="000000"/>
          <w:lang w:val="lv-LV"/>
        </w:rPr>
        <w:lastRenderedPageBreak/>
        <w:t>D daļa. Projekta iesniedzēja apliecinājums</w:t>
      </w:r>
    </w:p>
    <w:p w14:paraId="0000013C" w14:textId="77777777" w:rsidR="00725000" w:rsidRPr="00231F49" w:rsidRDefault="00725000">
      <w:pPr>
        <w:spacing w:after="0"/>
        <w:rPr>
          <w:lang w:val="lv-LV"/>
        </w:rPr>
      </w:pPr>
    </w:p>
    <w:p w14:paraId="0000013D" w14:textId="77777777" w:rsidR="00725000" w:rsidRPr="00231F49" w:rsidRDefault="007879E7">
      <w:pPr>
        <w:spacing w:after="280" w:line="240" w:lineRule="auto"/>
        <w:ind w:firstLine="300"/>
        <w:jc w:val="center"/>
        <w:rPr>
          <w:b/>
          <w:lang w:val="lv-LV"/>
        </w:rPr>
      </w:pPr>
      <w:r w:rsidRPr="00231F49">
        <w:rPr>
          <w:b/>
          <w:lang w:val="lv-LV"/>
        </w:rPr>
        <w:t>Projekta iesniedzēja apliecinājums</w:t>
      </w:r>
    </w:p>
    <w:p w14:paraId="0000013E" w14:textId="77777777" w:rsidR="00725000" w:rsidRPr="00231F49" w:rsidRDefault="007879E7">
      <w:pPr>
        <w:spacing w:after="0" w:line="240" w:lineRule="auto"/>
        <w:rPr>
          <w:color w:val="000000"/>
          <w:u w:val="single"/>
          <w:lang w:val="lv-LV"/>
        </w:rPr>
      </w:pPr>
      <w:r w:rsidRPr="00231F49">
        <w:rPr>
          <w:color w:val="000000"/>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Reģ. Nr. </w:t>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tās </w:t>
      </w:r>
      <w:r w:rsidRPr="00231F49">
        <w:rPr>
          <w:color w:val="000000"/>
          <w:u w:val="single"/>
          <w:lang w:val="lv-LV"/>
        </w:rPr>
        <w:tab/>
        <w:t>________</w:t>
      </w:r>
      <w:r w:rsidRPr="00231F49">
        <w:rPr>
          <w:color w:val="000000"/>
          <w:u w:val="single"/>
          <w:lang w:val="lv-LV"/>
        </w:rPr>
        <w:tab/>
      </w:r>
      <w:r w:rsidRPr="00231F49">
        <w:rPr>
          <w:color w:val="000000"/>
          <w:u w:val="single"/>
          <w:lang w:val="lv-LV"/>
        </w:rPr>
        <w:tab/>
      </w:r>
    </w:p>
    <w:p w14:paraId="0000013F" w14:textId="77777777" w:rsidR="00725000" w:rsidRPr="00231F49" w:rsidRDefault="007879E7">
      <w:pPr>
        <w:spacing w:after="0" w:line="240" w:lineRule="auto"/>
        <w:ind w:firstLine="301"/>
        <w:rPr>
          <w:color w:val="000000"/>
          <w:vertAlign w:val="superscript"/>
          <w:lang w:val="lv-LV"/>
        </w:rPr>
      </w:pP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 xml:space="preserve">projekta iesniedzējs </w:t>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t>amats, vārds, uzvārds</w:t>
      </w:r>
    </w:p>
    <w:p w14:paraId="00000140" w14:textId="77777777" w:rsidR="00725000" w:rsidRPr="00231F49" w:rsidRDefault="007879E7">
      <w:pPr>
        <w:spacing w:after="0" w:line="240" w:lineRule="auto"/>
        <w:rPr>
          <w:color w:val="000000"/>
          <w:lang w:val="lv-LV"/>
        </w:rPr>
      </w:pPr>
      <w:r w:rsidRPr="00231F49">
        <w:rPr>
          <w:color w:val="000000"/>
          <w:lang w:val="lv-LV"/>
        </w:rPr>
        <w:t xml:space="preserve">personā, kas darbojas uz </w:t>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pamata, apliecina, ka </w:t>
      </w:r>
    </w:p>
    <w:p w14:paraId="00000141" w14:textId="77777777" w:rsidR="00725000" w:rsidRPr="00231F49" w:rsidRDefault="007879E7">
      <w:pPr>
        <w:spacing w:after="0" w:line="240" w:lineRule="auto"/>
        <w:ind w:left="2880" w:firstLine="720"/>
        <w:rPr>
          <w:color w:val="000000"/>
          <w:vertAlign w:val="superscript"/>
          <w:lang w:val="lv-LV"/>
        </w:rPr>
      </w:pPr>
      <w:r w:rsidRPr="00231F49">
        <w:rPr>
          <w:color w:val="000000"/>
          <w:vertAlign w:val="superscript"/>
          <w:lang w:val="lv-LV"/>
        </w:rPr>
        <w:t>nolikuma, statūtu, pilnvaras</w:t>
      </w:r>
    </w:p>
    <w:p w14:paraId="00000142" w14:textId="77777777" w:rsidR="00725000" w:rsidRPr="00231F49" w:rsidRDefault="007879E7">
      <w:pPr>
        <w:spacing w:after="0" w:line="240" w:lineRule="auto"/>
        <w:rPr>
          <w:color w:val="000000"/>
          <w:lang w:val="lv-LV"/>
        </w:rPr>
      </w:pPr>
      <w:r w:rsidRPr="00231F49">
        <w:rPr>
          <w:color w:val="000000"/>
          <w:lang w:val="lv-LV"/>
        </w:rPr>
        <w:t>projekta iesniedzējs:</w:t>
      </w:r>
    </w:p>
    <w:p w14:paraId="00000143" w14:textId="77777777" w:rsidR="00725000" w:rsidRPr="00231F49" w:rsidRDefault="00725000">
      <w:pPr>
        <w:spacing w:after="0" w:line="240" w:lineRule="auto"/>
        <w:rPr>
          <w:color w:val="000000"/>
          <w:lang w:val="lv-LV"/>
        </w:rPr>
      </w:pPr>
    </w:p>
    <w:p w14:paraId="00000144" w14:textId="77777777" w:rsidR="00725000" w:rsidRPr="00231F49" w:rsidRDefault="007879E7">
      <w:pPr>
        <w:spacing w:after="0" w:line="240" w:lineRule="auto"/>
        <w:ind w:firstLine="300"/>
        <w:rPr>
          <w:lang w:val="lv-LV"/>
        </w:rPr>
      </w:pPr>
      <w:r w:rsidRPr="00231F49">
        <w:rPr>
          <w:lang w:val="lv-LV"/>
        </w:rPr>
        <w:t>1. ir zinātniska institūcija, kas atbilst Ministru kabineta 2017. gada 12. decembra noteikumu Nr. 7</w:t>
      </w:r>
      <w:r w:rsidRPr="00231F49">
        <w:rPr>
          <w:lang w:val="lv-LV"/>
        </w:rPr>
        <w:t>25 “Fundamentālo un lietišķo pētījumu projektu izvērtēšanas un finansējuma administrēšanas kārtība” (turpmāk – MK noteikumi) 2.7. un 2.9. apakšpunktā noteiktajam. To apliecina, iesniedzot zinātniskās institūcijas finanšu vadības un grāmatvedības politiku u</w:t>
      </w:r>
      <w:r w:rsidRPr="00231F49">
        <w:rPr>
          <w:lang w:val="lv-LV"/>
        </w:rPr>
        <w:t>n finanšu apgrozījuma pārskatu (F daļa), kas sastādīts saskaņā ar pēdējo apstiprināto zinātniskās institūcijas gada pārskatu (uz projekta iesnieguma iesniegšanas dienu). Ja zinātniskajai institūcijai ir privātie investori, iesniedz zinātniskās institūcijas</w:t>
      </w:r>
      <w:r w:rsidRPr="00231F49">
        <w:rPr>
          <w:lang w:val="lv-LV"/>
        </w:rPr>
        <w:t xml:space="preserve"> apliecinājumu par ar šo projektu saistītās pētniecības rezultātu neizmantošanu komerciāliem mērķiem. Finanšu vadības un grāmatvedības politika (WORD vai PDF datnes formātā), finanšu apgrozījuma pārskats (EXCEL datnes formātā) un investora apliecinājums (W</w:t>
      </w:r>
      <w:r w:rsidRPr="00231F49">
        <w:rPr>
          <w:lang w:val="lv-LV"/>
        </w:rPr>
        <w:t>ORD vai PDF datnes formātā) iesniegti Nacionālās zinātniskās darbības informācijas sistēmas (turpmāk – informācijas sistēma) sadaļā “Zinātniskās institūcijas projektu dokumenti” (ja projekta iesniedzēja pēdējais apstiprinātais gada pārskats uz projekta ies</w:t>
      </w:r>
      <w:r w:rsidRPr="00231F49">
        <w:rPr>
          <w:lang w:val="lv-LV"/>
        </w:rPr>
        <w:t xml:space="preserve">nieguma iesniegšanas brīdi ir par 2020. gadu un ja attiecīgais projekta iesniedzējs ir atzīts kā atbilstošs pētniecības organizācijas definīcijai fundamentālo un lietišķo pētījumu projektu 2020. gada konkursā vai kādā no valsts pētījumu programmu projektu </w:t>
      </w:r>
      <w:r w:rsidRPr="00231F49">
        <w:rPr>
          <w:lang w:val="lv-LV"/>
        </w:rPr>
        <w:t>pieteikumu atklātajiem konkursiem, šajā punktā minēto dokumentāciju neiesniedz);</w:t>
      </w:r>
    </w:p>
    <w:p w14:paraId="00000145" w14:textId="77777777" w:rsidR="00725000" w:rsidRPr="00231F49" w:rsidRDefault="00725000">
      <w:pPr>
        <w:spacing w:after="0" w:line="240" w:lineRule="auto"/>
        <w:ind w:firstLine="300"/>
        <w:rPr>
          <w:lang w:val="lv-LV"/>
        </w:rPr>
      </w:pPr>
    </w:p>
    <w:p w14:paraId="00000146" w14:textId="77777777" w:rsidR="00725000" w:rsidRPr="00231F49" w:rsidRDefault="007879E7">
      <w:pPr>
        <w:spacing w:after="0" w:line="240" w:lineRule="auto"/>
        <w:ind w:firstLine="300"/>
        <w:rPr>
          <w:lang w:val="lv-LV"/>
        </w:rPr>
      </w:pPr>
      <w:r w:rsidRPr="00231F49">
        <w:rPr>
          <w:lang w:val="lv-LV"/>
        </w:rPr>
        <w:t>2. ir iepazinies ar projekta iesniegumu Nr. lzp-2020/2-XXXX (projekta nosaukums: ”</w:t>
      </w:r>
      <w:r w:rsidRPr="00231F49">
        <w:rPr>
          <w:u w:val="single"/>
          <w:lang w:val="lv-LV"/>
        </w:rPr>
        <w:tab/>
        <w:t xml:space="preserve">             </w:t>
      </w:r>
      <w:r w:rsidRPr="00231F49">
        <w:rPr>
          <w:lang w:val="lv-LV"/>
        </w:rPr>
        <w:t>”) un apstiprina, ka nodrošinās projekta īstenošanu, kā arī apliecina, ka proj</w:t>
      </w:r>
      <w:r w:rsidRPr="00231F49">
        <w:rPr>
          <w:lang w:val="lv-LV"/>
        </w:rPr>
        <w:t>ekta iesniegumā norādītā informācija ir patiesa;</w:t>
      </w:r>
    </w:p>
    <w:p w14:paraId="00000147" w14:textId="77777777" w:rsidR="00725000" w:rsidRPr="00231F49" w:rsidRDefault="00725000">
      <w:pPr>
        <w:spacing w:after="0" w:line="240" w:lineRule="auto"/>
        <w:ind w:firstLine="300"/>
        <w:rPr>
          <w:lang w:val="lv-LV"/>
        </w:rPr>
      </w:pPr>
    </w:p>
    <w:p w14:paraId="00000148" w14:textId="22EF55E6" w:rsidR="00725000" w:rsidRPr="00231F49" w:rsidRDefault="007879E7">
      <w:pPr>
        <w:spacing w:after="0" w:line="240" w:lineRule="auto"/>
        <w:ind w:firstLine="300"/>
        <w:rPr>
          <w:lang w:val="lv-LV"/>
        </w:rPr>
      </w:pPr>
      <w:r w:rsidRPr="00231F49">
        <w:rPr>
          <w:lang w:val="lv-LV"/>
        </w:rPr>
        <w:t xml:space="preserve">3. ir iepazinies ar visiem finansējuma saņemšanas nosacījumiem, kas norādīti MK noteikumos un Latvijas Zinātnes padomes (turpmāk – padome) 2020. gada </w:t>
      </w:r>
      <w:r w:rsidR="00231F49">
        <w:rPr>
          <w:lang w:val="lv-LV"/>
        </w:rPr>
        <w:t>07</w:t>
      </w:r>
      <w:r w:rsidRPr="00231F49">
        <w:rPr>
          <w:lang w:val="lv-LV"/>
        </w:rPr>
        <w:t>. septembrī apstiprinātajā “Fundamentālo un lietišķo p</w:t>
      </w:r>
      <w:r w:rsidRPr="00231F49">
        <w:rPr>
          <w:lang w:val="lv-LV"/>
        </w:rPr>
        <w:t>ētījumu 2020. gada zinātnieku individuālo projektu iesniegumu atklātā konkursa nolikumā” (turpmāk – nolikums) un projekta īstenošanas gaitā apņemas tos ievērot. Projekta iesniegumā norādītais finansējums projekta īstenošanai ir</w:t>
      </w:r>
      <w:r w:rsidRPr="00231F49">
        <w:rPr>
          <w:u w:val="single"/>
          <w:lang w:val="lv-LV"/>
        </w:rPr>
        <w:tab/>
      </w:r>
      <w:r w:rsidRPr="00231F49">
        <w:rPr>
          <w:u w:val="single"/>
          <w:lang w:val="lv-LV"/>
        </w:rPr>
        <w:tab/>
      </w:r>
      <w:r w:rsidRPr="00231F49">
        <w:rPr>
          <w:lang w:val="lv-LV"/>
        </w:rPr>
        <w:t xml:space="preserve"> </w:t>
      </w:r>
      <w:r w:rsidRPr="00231F49">
        <w:rPr>
          <w:i/>
          <w:lang w:val="lv-LV"/>
        </w:rPr>
        <w:t>euro</w:t>
      </w:r>
      <w:r w:rsidRPr="00231F49">
        <w:rPr>
          <w:lang w:val="lv-LV"/>
        </w:rPr>
        <w:t xml:space="preserve"> 13 kalendārajiem mēne</w:t>
      </w:r>
      <w:r w:rsidRPr="00231F49">
        <w:rPr>
          <w:lang w:val="lv-LV"/>
        </w:rPr>
        <w:t>šiem ;</w:t>
      </w:r>
    </w:p>
    <w:p w14:paraId="00000149" w14:textId="77777777" w:rsidR="00725000" w:rsidRPr="00231F49" w:rsidRDefault="00725000">
      <w:pPr>
        <w:spacing w:after="0" w:line="240" w:lineRule="auto"/>
        <w:ind w:firstLine="300"/>
        <w:rPr>
          <w:lang w:val="lv-LV"/>
        </w:rPr>
      </w:pPr>
    </w:p>
    <w:p w14:paraId="0000014A" w14:textId="77777777" w:rsidR="00725000" w:rsidRPr="00231F49" w:rsidRDefault="007879E7">
      <w:pPr>
        <w:spacing w:after="0" w:line="240" w:lineRule="auto"/>
        <w:ind w:firstLine="300"/>
        <w:rPr>
          <w:lang w:val="lv-LV"/>
        </w:rPr>
      </w:pPr>
      <w:r w:rsidRPr="00231F49">
        <w:rPr>
          <w:lang w:val="lv-LV"/>
        </w:rPr>
        <w:t>4. apliecina, ka projekta vadītājam ir atbilstoša pieredze un zināšanas, lai pildītu uzdevumus, kas noteikti projekta iesniegumā;</w:t>
      </w:r>
    </w:p>
    <w:p w14:paraId="0000014B" w14:textId="77777777" w:rsidR="00725000" w:rsidRPr="00231F49" w:rsidRDefault="00725000">
      <w:pPr>
        <w:spacing w:after="0" w:line="240" w:lineRule="auto"/>
        <w:ind w:firstLine="300"/>
        <w:rPr>
          <w:lang w:val="lv-LV"/>
        </w:rPr>
      </w:pPr>
    </w:p>
    <w:p w14:paraId="0000014C" w14:textId="77777777" w:rsidR="00725000" w:rsidRPr="00231F49" w:rsidRDefault="007879E7">
      <w:pPr>
        <w:spacing w:after="0" w:line="240" w:lineRule="auto"/>
        <w:ind w:firstLine="300"/>
        <w:rPr>
          <w:lang w:val="lv-LV"/>
        </w:rPr>
      </w:pPr>
      <w:r w:rsidRPr="00231F49">
        <w:rPr>
          <w:lang w:val="lv-LV"/>
        </w:rPr>
        <w:t>5. apņemas ievērot publicitātes prasības atbilstoši nolikuma 19., 67. un 68. punktam, īstenojot projekta aktivitātes un publicējot informatīvos materiālus;</w:t>
      </w:r>
    </w:p>
    <w:p w14:paraId="0000014D" w14:textId="77777777" w:rsidR="00725000" w:rsidRPr="00231F49" w:rsidRDefault="00725000">
      <w:pPr>
        <w:spacing w:after="0" w:line="240" w:lineRule="auto"/>
        <w:ind w:firstLine="300"/>
        <w:rPr>
          <w:lang w:val="lv-LV"/>
        </w:rPr>
      </w:pPr>
    </w:p>
    <w:p w14:paraId="0000014E" w14:textId="77777777" w:rsidR="00725000" w:rsidRPr="00231F49" w:rsidRDefault="007879E7">
      <w:pPr>
        <w:spacing w:after="0" w:line="240" w:lineRule="auto"/>
        <w:ind w:left="284"/>
        <w:rPr>
          <w:lang w:val="lv-LV"/>
        </w:rPr>
      </w:pPr>
      <w:r w:rsidRPr="00231F49">
        <w:rPr>
          <w:lang w:val="lv-LV"/>
        </w:rPr>
        <w:t>6. Parakstot šo apliecinājumu, esmu informēts, ka:</w:t>
      </w:r>
      <w:r w:rsidRPr="00231F49">
        <w:rPr>
          <w:lang w:val="lv-LV"/>
        </w:rPr>
        <w:br/>
        <w:t>6.1. personas datu apstrādes mērķis – padomes pi</w:t>
      </w:r>
      <w:r w:rsidRPr="00231F49">
        <w:rPr>
          <w:lang w:val="lv-LV"/>
        </w:rPr>
        <w:t xml:space="preserve">enākums izpildīt normatīvo aktu </w:t>
      </w:r>
      <w:r w:rsidRPr="00231F49">
        <w:rPr>
          <w:lang w:val="lv-LV"/>
        </w:rPr>
        <w:lastRenderedPageBreak/>
        <w:t>prasības konkursā iesniegto projektu iesniegumu administratīvajai izvērtēšanai, zinātniskajai izvērtēšanai, lēmuma pieņemšanai, projekta līguma slēgšanai, kā arī piešķirtā finansējuma administrēšanai;</w:t>
      </w:r>
    </w:p>
    <w:p w14:paraId="0000014F" w14:textId="77777777" w:rsidR="00725000" w:rsidRPr="00231F49" w:rsidRDefault="007879E7">
      <w:pPr>
        <w:spacing w:after="0" w:line="240" w:lineRule="auto"/>
        <w:ind w:left="300"/>
        <w:rPr>
          <w:lang w:val="lv-LV"/>
        </w:rPr>
      </w:pPr>
      <w:r w:rsidRPr="00231F49">
        <w:rPr>
          <w:lang w:val="lv-LV"/>
        </w:rPr>
        <w:t>6.2. datu apstrādes pār</w:t>
      </w:r>
      <w:r w:rsidRPr="00231F49">
        <w:rPr>
          <w:lang w:val="lv-LV"/>
        </w:rPr>
        <w:t xml:space="preserve">zinis ir padome, Zigfrīda Annas Meierovica bulvāris 14, LV-1050, tālrunis 67228421, e-pasts </w:t>
      </w:r>
      <w:hyperlink r:id="rId8">
        <w:r w:rsidRPr="00231F49">
          <w:rPr>
            <w:color w:val="0563C1"/>
            <w:u w:val="single"/>
            <w:lang w:val="lv-LV"/>
          </w:rPr>
          <w:t>lzp@lzp.gov.lv</w:t>
        </w:r>
      </w:hyperlink>
      <w:r w:rsidRPr="00231F49">
        <w:rPr>
          <w:lang w:val="lv-LV"/>
        </w:rPr>
        <w:t xml:space="preserve">; </w:t>
      </w:r>
    </w:p>
    <w:p w14:paraId="00000150" w14:textId="77777777" w:rsidR="00725000" w:rsidRPr="00231F49" w:rsidRDefault="007879E7">
      <w:pPr>
        <w:spacing w:after="0" w:line="240" w:lineRule="auto"/>
        <w:ind w:left="300"/>
        <w:rPr>
          <w:lang w:val="lv-LV"/>
        </w:rPr>
      </w:pPr>
      <w:r w:rsidRPr="00231F49">
        <w:rPr>
          <w:lang w:val="lv-LV"/>
        </w:rPr>
        <w:t>6.3. Personas datu apstrādes tiesiskais pamats: Eiropas Parlamenta un padomes 2016. gada 27. aprīļa regula</w:t>
      </w:r>
      <w:r w:rsidRPr="00231F49">
        <w:rPr>
          <w:lang w:val="lv-LV"/>
        </w:rPr>
        <w:t>s 2016/679 par fizisku personu aizsardzību attiecībā uz personas datu apstrādi un šādu datu brīvu apriti un ar ko atceļ Direktīvu 95/46/EK (Vispārīgā datu aizsardzības regula) (turpmāk – datu aizsardzības regula) 6.panta 1.punkta c) apakšpunkts un nolikumā</w:t>
      </w:r>
      <w:r w:rsidRPr="00231F49">
        <w:rPr>
          <w:lang w:val="lv-LV"/>
        </w:rPr>
        <w:t xml:space="preserve"> noteiktie kritēriji, pārbaudot projekta iesniedzēja atbilstību administratīvajiem kritērijiem;</w:t>
      </w:r>
    </w:p>
    <w:p w14:paraId="00000151" w14:textId="77777777" w:rsidR="00725000" w:rsidRPr="00231F49" w:rsidRDefault="007879E7">
      <w:pPr>
        <w:spacing w:after="0" w:line="240" w:lineRule="auto"/>
        <w:ind w:left="300"/>
        <w:rPr>
          <w:lang w:val="lv-LV"/>
        </w:rPr>
      </w:pPr>
      <w:r w:rsidRPr="00231F49">
        <w:rPr>
          <w:lang w:val="lv-LV"/>
        </w:rPr>
        <w:t xml:space="preserve">6.4. personas datu apstrādes pamatojums: padome datus apstrādā, lai nodrošinātu konkursā iesniegtā projekta iesnieguma izvērtēšanu atbilstoši MK noteikumiem un </w:t>
      </w:r>
      <w:r w:rsidRPr="00231F49">
        <w:rPr>
          <w:lang w:val="lv-LV"/>
        </w:rPr>
        <w:t>nolikumam, starptautiskie eksperti veic projekta iesnieguma zinātnisko izvērtēšanu. Projekta apstiprināšanas gadījumā, padome slēdz projekta līgumu un nodrošina turpmāku datu apstrādi projekta īstenošanas laikā, tai skaitā finansējuma administrēšanas un pr</w:t>
      </w:r>
      <w:r w:rsidRPr="00231F49">
        <w:rPr>
          <w:lang w:val="lv-LV"/>
        </w:rPr>
        <w:t xml:space="preserve">ojekta īstenošanas progresa uzraudzības vajadzībām, auditam un revīzijai. Projekta īstenošanas noslēgumā padome projekta iesniegumu izvērtēšanai nodod ekspertiem, kuri veic projekta noslēguma zinātniskā pārskata zinātnisko izvērtēšanu; </w:t>
      </w:r>
    </w:p>
    <w:p w14:paraId="00000152" w14:textId="77777777" w:rsidR="00725000" w:rsidRPr="00231F49" w:rsidRDefault="007879E7">
      <w:pPr>
        <w:spacing w:after="0" w:line="240" w:lineRule="auto"/>
        <w:ind w:left="300"/>
        <w:rPr>
          <w:lang w:val="lv-LV"/>
        </w:rPr>
      </w:pPr>
      <w:r w:rsidRPr="00231F49">
        <w:rPr>
          <w:lang w:val="lv-LV"/>
        </w:rPr>
        <w:t>6.5. projekta iesni</w:t>
      </w:r>
      <w:r w:rsidRPr="00231F49">
        <w:rPr>
          <w:lang w:val="lv-LV"/>
        </w:rPr>
        <w:t>egums pastāvīgi glabājas informācijas sistēmā, padome veic datu apstrādi visu projekta īstenošanas laiku un 10 gadus pēc projekta pieņemšanas-nodošanas akta parakstīšanas;</w:t>
      </w:r>
    </w:p>
    <w:p w14:paraId="00000153" w14:textId="77777777" w:rsidR="00725000" w:rsidRPr="00231F49" w:rsidRDefault="007879E7">
      <w:pPr>
        <w:spacing w:after="0" w:line="240" w:lineRule="auto"/>
        <w:ind w:left="300"/>
        <w:rPr>
          <w:lang w:val="lv-LV"/>
        </w:rPr>
      </w:pPr>
      <w:r w:rsidRPr="00231F49">
        <w:rPr>
          <w:lang w:val="lv-LV"/>
        </w:rPr>
        <w:t>6.6. iespējamie personas datu saņēmēji ir padomes darbinieki, kuri nodrošina konkurs</w:t>
      </w:r>
      <w:r w:rsidRPr="00231F49">
        <w:rPr>
          <w:lang w:val="lv-LV"/>
        </w:rPr>
        <w:t>a īstenošanu, administratīvo izvērtēšanu un zinātniskās izvērtēšanas organizēšanu, starptautiskie eksperti, kuri veic projekta iesnieguma, kā arī projekta noslēguma zinātniskā pārskata zinātnisko izvērtēšanu, īstenošanas un uzraudzības komisijas locekļi, k</w:t>
      </w:r>
      <w:r w:rsidRPr="00231F49">
        <w:rPr>
          <w:lang w:val="lv-LV"/>
        </w:rPr>
        <w:t>uri pieņem lēmumu par projekta iesnieguma apstiprināšanu, . Projekta iesniegums ir pieejams arī Valsts kontroles pārbaužu un revīzijas nolūkā;</w:t>
      </w:r>
    </w:p>
    <w:p w14:paraId="00000154" w14:textId="77777777" w:rsidR="00725000" w:rsidRPr="00231F49" w:rsidRDefault="007879E7">
      <w:pPr>
        <w:spacing w:after="0" w:line="240" w:lineRule="auto"/>
        <w:ind w:left="300"/>
        <w:rPr>
          <w:lang w:val="lv-LV"/>
        </w:rPr>
      </w:pPr>
      <w:r w:rsidRPr="00231F49">
        <w:rPr>
          <w:lang w:val="lv-LV"/>
        </w:rPr>
        <w:t>6.7. personai ir tiesības prasīt datu labošanu vai dzēšanu;</w:t>
      </w:r>
    </w:p>
    <w:p w14:paraId="00000155" w14:textId="77777777" w:rsidR="00725000" w:rsidRPr="00231F49" w:rsidRDefault="007879E7">
      <w:pPr>
        <w:spacing w:after="0" w:line="240" w:lineRule="auto"/>
        <w:ind w:left="300"/>
        <w:rPr>
          <w:lang w:val="lv-LV"/>
        </w:rPr>
      </w:pPr>
      <w:r w:rsidRPr="00231F49">
        <w:rPr>
          <w:lang w:val="lv-LV"/>
        </w:rPr>
        <w:t>6.8. personai ir tiesības iesniegt sūdzību Datu valst</w:t>
      </w:r>
      <w:r w:rsidRPr="00231F49">
        <w:rPr>
          <w:lang w:val="lv-LV"/>
        </w:rPr>
        <w:t>s inspekcijai.</w:t>
      </w:r>
    </w:p>
    <w:p w14:paraId="00000156" w14:textId="77777777" w:rsidR="00725000" w:rsidRPr="00231F49" w:rsidRDefault="00725000">
      <w:pPr>
        <w:spacing w:after="0" w:line="240" w:lineRule="auto"/>
        <w:ind w:firstLine="300"/>
        <w:rPr>
          <w:lang w:val="lv-LV"/>
        </w:rPr>
      </w:pPr>
    </w:p>
    <w:p w14:paraId="00000157" w14:textId="77777777" w:rsidR="00725000" w:rsidRPr="00231F49" w:rsidRDefault="007879E7">
      <w:pPr>
        <w:spacing w:after="0" w:line="240" w:lineRule="auto"/>
        <w:ind w:firstLine="300"/>
        <w:rPr>
          <w:lang w:val="lv-LV"/>
        </w:rPr>
      </w:pPr>
      <w:r w:rsidRPr="00231F49">
        <w:rPr>
          <w:lang w:val="lv-LV"/>
        </w:rPr>
        <w:t>7. apņemas sniegt nepieciešamo informāciju par projektu, ko var pieprasīt padome, kā arī līdzdarboties padomes organizētajos projektu monitoringa un komunikācijas pasākumos atbilstoši nolikuma 69. punktam;</w:t>
      </w:r>
    </w:p>
    <w:p w14:paraId="00000158" w14:textId="77777777" w:rsidR="00725000" w:rsidRPr="00231F49" w:rsidRDefault="00725000">
      <w:pPr>
        <w:spacing w:after="0" w:line="240" w:lineRule="auto"/>
        <w:ind w:firstLine="300"/>
        <w:rPr>
          <w:lang w:val="lv-LV"/>
        </w:rPr>
      </w:pPr>
    </w:p>
    <w:p w14:paraId="00000159" w14:textId="77777777" w:rsidR="00725000" w:rsidRPr="00231F49" w:rsidRDefault="007879E7">
      <w:pPr>
        <w:spacing w:after="0" w:line="240" w:lineRule="auto"/>
        <w:ind w:firstLine="300"/>
        <w:rPr>
          <w:lang w:val="lv-LV"/>
        </w:rPr>
      </w:pPr>
      <w:r w:rsidRPr="00231F49">
        <w:rPr>
          <w:lang w:val="lv-LV"/>
        </w:rPr>
        <w:t>8. apliecina, ka projekta iesnieg</w:t>
      </w:r>
      <w:r w:rsidRPr="00231F49">
        <w:rPr>
          <w:lang w:val="lv-LV"/>
        </w:rPr>
        <w:t xml:space="preserve">uma iesniegšanas brīdī projekts netiek un nav finansēts/līdzfinansēts no citiem publiskajiem un privātajiem finansēšanas avotiem, tai skaitā ar Eiropas Savienības fondu un citu starptautisko finanšu instrumentu finansējumu un ka nav iesniedzis vienu un to </w:t>
      </w:r>
      <w:r w:rsidRPr="00231F49">
        <w:rPr>
          <w:lang w:val="lv-LV"/>
        </w:rPr>
        <w:t>pašu projekta iesniegumu vai tā daļas finansēšanai no citiem finanšu avotiem un nepretendē saņemt dubultu finansējumu viena un tā paša projekta īstenošanai;</w:t>
      </w:r>
    </w:p>
    <w:p w14:paraId="0000015A" w14:textId="77777777" w:rsidR="00725000" w:rsidRPr="00231F49" w:rsidRDefault="00725000">
      <w:pPr>
        <w:spacing w:after="0" w:line="240" w:lineRule="auto"/>
        <w:ind w:firstLine="300"/>
        <w:rPr>
          <w:lang w:val="lv-LV"/>
        </w:rPr>
      </w:pPr>
    </w:p>
    <w:p w14:paraId="0000015B" w14:textId="77777777" w:rsidR="00725000" w:rsidRPr="00231F49" w:rsidRDefault="007879E7">
      <w:pPr>
        <w:spacing w:after="0" w:line="240" w:lineRule="auto"/>
        <w:ind w:firstLine="300"/>
        <w:rPr>
          <w:lang w:val="lv-LV"/>
        </w:rPr>
      </w:pPr>
      <w:r w:rsidRPr="00231F49">
        <w:rPr>
          <w:lang w:val="lv-LV"/>
        </w:rPr>
        <w:t>9. Norādīt līdz trīs ekspertiem, kurus nav ieteicams iesaistīt šī projekta iesnieguma zinātniskajā</w:t>
      </w:r>
      <w:r w:rsidRPr="00231F49">
        <w:rPr>
          <w:lang w:val="lv-LV"/>
        </w:rPr>
        <w:t xml:space="preserve"> izvērtēšanā, sniedzot objektīvu pamatojumu:</w:t>
      </w:r>
    </w:p>
    <w:p w14:paraId="0000015C" w14:textId="77777777" w:rsidR="00725000" w:rsidRPr="00231F49" w:rsidRDefault="007879E7">
      <w:pPr>
        <w:spacing w:after="0" w:line="240" w:lineRule="auto"/>
        <w:ind w:firstLine="300"/>
        <w:rPr>
          <w:lang w:val="lv-LV"/>
        </w:rPr>
      </w:pPr>
      <w:r w:rsidRPr="00231F49">
        <w:rPr>
          <w:lang w:val="lv-LV"/>
        </w:rPr>
        <w:tab/>
        <w:t>9.1. [vārds, uzvārds] – [pamatojums];</w:t>
      </w:r>
    </w:p>
    <w:p w14:paraId="0000015D" w14:textId="77777777" w:rsidR="00725000" w:rsidRPr="00231F49" w:rsidRDefault="007879E7">
      <w:pPr>
        <w:spacing w:after="0" w:line="240" w:lineRule="auto"/>
        <w:ind w:firstLine="300"/>
        <w:rPr>
          <w:lang w:val="lv-LV"/>
        </w:rPr>
      </w:pPr>
      <w:r w:rsidRPr="00231F49">
        <w:rPr>
          <w:lang w:val="lv-LV"/>
        </w:rPr>
        <w:tab/>
        <w:t>9.2. [vārds, uzvārds] – [pamatojums];</w:t>
      </w:r>
    </w:p>
    <w:p w14:paraId="0000015E" w14:textId="77777777" w:rsidR="00725000" w:rsidRPr="00231F49" w:rsidRDefault="007879E7">
      <w:pPr>
        <w:spacing w:after="0" w:line="240" w:lineRule="auto"/>
        <w:ind w:firstLine="300"/>
        <w:rPr>
          <w:lang w:val="lv-LV"/>
        </w:rPr>
      </w:pPr>
      <w:r w:rsidRPr="00231F49">
        <w:rPr>
          <w:lang w:val="lv-LV"/>
        </w:rPr>
        <w:tab/>
        <w:t>9.3. [vārds, uzvārds] – [pamatojums].</w:t>
      </w:r>
    </w:p>
    <w:p w14:paraId="0000015F" w14:textId="77777777" w:rsidR="00725000" w:rsidRPr="00231F49" w:rsidRDefault="00725000">
      <w:pPr>
        <w:spacing w:after="0" w:line="240" w:lineRule="auto"/>
        <w:ind w:firstLine="300"/>
        <w:rPr>
          <w:lang w:val="lv-LV"/>
        </w:rPr>
      </w:pPr>
    </w:p>
    <w:p w14:paraId="00000160" w14:textId="77777777" w:rsidR="00725000" w:rsidRPr="00231F49" w:rsidRDefault="007879E7">
      <w:pPr>
        <w:spacing w:after="0" w:line="240" w:lineRule="auto"/>
        <w:ind w:firstLine="300"/>
        <w:rPr>
          <w:lang w:val="lv-LV"/>
        </w:rPr>
      </w:pPr>
      <w:r w:rsidRPr="00231F49">
        <w:rPr>
          <w:lang w:val="lv-LV"/>
        </w:rPr>
        <w:lastRenderedPageBreak/>
        <w:t>10. apliecina, ka projekta vadītājs atbilst nolikuma 14. punktā norādītajiem kvalifikācijas k</w:t>
      </w:r>
      <w:r w:rsidRPr="00231F49">
        <w:rPr>
          <w:lang w:val="lv-LV"/>
        </w:rPr>
        <w:t>ritērijiem attiecīgajā zinātnes nozaru grupā atbilstoši projekta iesniegumā norādītajai pirmajai zinātnes nozarei, ievērojot nolikuma 21.-22. punktu. Lai apliecinātu projekta vadītāja atbilstību kvalifikācijas kritērijiem, šeit norādiet:</w:t>
      </w:r>
    </w:p>
    <w:p w14:paraId="00000161" w14:textId="77777777" w:rsidR="00725000" w:rsidRPr="00231F49" w:rsidRDefault="00725000">
      <w:pPr>
        <w:spacing w:after="0" w:line="240" w:lineRule="auto"/>
        <w:ind w:firstLine="300"/>
        <w:rPr>
          <w:lang w:val="lv-LV"/>
        </w:rPr>
      </w:pPr>
    </w:p>
    <w:tbl>
      <w:tblPr>
        <w:tblStyle w:val="a5"/>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725000" w:rsidRPr="00231F49" w14:paraId="3B8A77E7" w14:textId="77777777">
        <w:tc>
          <w:tcPr>
            <w:tcW w:w="2640" w:type="dxa"/>
          </w:tcPr>
          <w:p w14:paraId="00000162" w14:textId="77777777" w:rsidR="00725000" w:rsidRPr="00231F49" w:rsidRDefault="007879E7">
            <w:pPr>
              <w:tabs>
                <w:tab w:val="left" w:pos="0"/>
              </w:tabs>
              <w:spacing w:after="0"/>
              <w:rPr>
                <w:sz w:val="22"/>
                <w:szCs w:val="22"/>
                <w:lang w:val="lv-LV"/>
              </w:rPr>
            </w:pPr>
            <w:r w:rsidRPr="00231F49">
              <w:rPr>
                <w:sz w:val="22"/>
                <w:szCs w:val="22"/>
                <w:lang w:val="lv-LV"/>
              </w:rPr>
              <w:t>Nosacījums dalībai, ko izpilda projekta vadītājs</w:t>
            </w:r>
          </w:p>
        </w:tc>
        <w:tc>
          <w:tcPr>
            <w:tcW w:w="7561" w:type="dxa"/>
          </w:tcPr>
          <w:p w14:paraId="00000163"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rPr>
                <w:i/>
                <w:color w:val="000000"/>
                <w:sz w:val="22"/>
                <w:szCs w:val="22"/>
                <w:lang w:val="lv-LV"/>
              </w:rPr>
            </w:pPr>
            <w:r w:rsidRPr="00231F49">
              <w:rPr>
                <w:i/>
                <w:color w:val="000000"/>
                <w:sz w:val="22"/>
                <w:szCs w:val="22"/>
                <w:lang w:val="lv-LV"/>
              </w:rPr>
              <w:t>Norādīt nosacījumu dalīb</w:t>
            </w:r>
            <w:r w:rsidRPr="00231F49">
              <w:rPr>
                <w:i/>
                <w:color w:val="000000"/>
                <w:sz w:val="22"/>
                <w:szCs w:val="22"/>
                <w:lang w:val="lv-LV"/>
              </w:rPr>
              <w:t>ai atbilstoši nolikuma 14. punkta</w:t>
            </w:r>
            <w:r w:rsidRPr="00231F49">
              <w:rPr>
                <w:i/>
                <w:color w:val="000000"/>
                <w:sz w:val="22"/>
                <w:szCs w:val="22"/>
                <w:lang w:val="lv-LV"/>
              </w:rPr>
              <w:t>m</w:t>
            </w:r>
          </w:p>
        </w:tc>
      </w:tr>
      <w:tr w:rsidR="00725000" w:rsidRPr="00231F49" w14:paraId="4A26A38C" w14:textId="77777777">
        <w:tc>
          <w:tcPr>
            <w:tcW w:w="2640" w:type="dxa"/>
          </w:tcPr>
          <w:p w14:paraId="00000164" w14:textId="77777777" w:rsidR="00725000" w:rsidRPr="00231F49" w:rsidRDefault="007879E7">
            <w:pPr>
              <w:tabs>
                <w:tab w:val="left" w:pos="0"/>
              </w:tabs>
              <w:spacing w:after="0"/>
              <w:rPr>
                <w:sz w:val="22"/>
                <w:szCs w:val="22"/>
                <w:lang w:val="lv-LV"/>
              </w:rPr>
            </w:pPr>
            <w:r w:rsidRPr="00231F49">
              <w:rPr>
                <w:sz w:val="22"/>
                <w:szCs w:val="22"/>
                <w:lang w:val="lv-LV"/>
              </w:rPr>
              <w:t>Projekta vadītāja pētnieka identifikācijas kodu/s, kā arī vārdu un uzvārdu</w:t>
            </w:r>
          </w:p>
        </w:tc>
        <w:tc>
          <w:tcPr>
            <w:tcW w:w="7561" w:type="dxa"/>
          </w:tcPr>
          <w:p w14:paraId="00000165"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231F49">
              <w:rPr>
                <w:i/>
                <w:color w:val="000000"/>
                <w:sz w:val="22"/>
                <w:szCs w:val="22"/>
                <w:lang w:val="lv-LV"/>
              </w:rPr>
              <w:t>Norādīt pētnieka identifikācijas kodus, kas izmantoti datubāzēs SCOPUS, Web of Science Core Collection vai zinātniskajos izdevumos ārpus tām (sociālo zinātņu nozaru grupā un humanit</w:t>
            </w:r>
            <w:r w:rsidRPr="00231F49">
              <w:rPr>
                <w:i/>
                <w:color w:val="000000"/>
                <w:sz w:val="22"/>
                <w:szCs w:val="22"/>
                <w:lang w:val="lv-LV"/>
              </w:rPr>
              <w:t>āro un mākslas zinātnes nozaru grupā), kā arī visas vārda un uzvārda versijas, kas izmantotas attiecīgajās datubāzēs vai zinātniskajos izdevumos (sociālo zinātņu nozaru grupā un humanitāro un mākslas zinātnes nozaru grupā)</w:t>
            </w:r>
          </w:p>
        </w:tc>
      </w:tr>
      <w:tr w:rsidR="00725000" w:rsidRPr="00231F49" w14:paraId="475D0867" w14:textId="77777777">
        <w:tc>
          <w:tcPr>
            <w:tcW w:w="2640" w:type="dxa"/>
          </w:tcPr>
          <w:p w14:paraId="00000166" w14:textId="77777777" w:rsidR="00725000" w:rsidRPr="00231F49" w:rsidRDefault="007879E7">
            <w:pPr>
              <w:tabs>
                <w:tab w:val="left" w:pos="0"/>
              </w:tabs>
              <w:spacing w:after="0"/>
              <w:rPr>
                <w:sz w:val="22"/>
                <w:szCs w:val="22"/>
                <w:lang w:val="lv-LV"/>
              </w:rPr>
            </w:pPr>
            <w:r w:rsidRPr="00231F49">
              <w:rPr>
                <w:sz w:val="22"/>
                <w:szCs w:val="22"/>
                <w:lang w:val="lv-LV"/>
              </w:rPr>
              <w:t>Projekta vadītāja publikācijas</w:t>
            </w:r>
          </w:p>
        </w:tc>
        <w:tc>
          <w:tcPr>
            <w:tcW w:w="7561" w:type="dxa"/>
          </w:tcPr>
          <w:p w14:paraId="00000167"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231F49">
              <w:rPr>
                <w:i/>
                <w:color w:val="000000"/>
                <w:sz w:val="22"/>
                <w:szCs w:val="22"/>
                <w:lang w:val="lv-LV"/>
              </w:rPr>
              <w:t>Ja izvēlēts dalības nosacījumu saistībā ar zinātniskajām publikācijām SCOPUS vai Web of Science Core Collection datubāzēs, norādīt informāciju par projekta vadītāja rādītājiem periodā no 2014. gada (no 2012. gada</w:t>
            </w:r>
            <w:r w:rsidRPr="00231F49">
              <w:rPr>
                <w:i/>
                <w:sz w:val="22"/>
                <w:szCs w:val="22"/>
                <w:lang w:val="lv-LV"/>
              </w:rPr>
              <w:t xml:space="preserve">, ja persona </w:t>
            </w:r>
            <w:r w:rsidRPr="00231F49">
              <w:rPr>
                <w:i/>
                <w:sz w:val="22"/>
                <w:szCs w:val="22"/>
                <w:lang w:val="lv-LV"/>
              </w:rPr>
              <w:t>ir atradusies bērna kopšanas atvaļinājumā)</w:t>
            </w:r>
            <w:r w:rsidRPr="00231F49">
              <w:rPr>
                <w:i/>
                <w:color w:val="000000"/>
                <w:sz w:val="22"/>
                <w:szCs w:val="22"/>
                <w:lang w:val="lv-LV"/>
              </w:rPr>
              <w:t xml:space="preserve"> līdz projekta iesnieguma iesniegšanas termiņam</w:t>
            </w:r>
            <w:r w:rsidRPr="00231F49">
              <w:rPr>
                <w:color w:val="000000"/>
                <w:sz w:val="28"/>
                <w:szCs w:val="28"/>
                <w:lang w:val="lv-LV"/>
              </w:rPr>
              <w:t xml:space="preserve"> </w:t>
            </w:r>
          </w:p>
        </w:tc>
      </w:tr>
      <w:tr w:rsidR="00725000" w:rsidRPr="00231F49" w14:paraId="57182963" w14:textId="77777777">
        <w:tc>
          <w:tcPr>
            <w:tcW w:w="2640" w:type="dxa"/>
          </w:tcPr>
          <w:p w14:paraId="00000168" w14:textId="77777777" w:rsidR="00725000" w:rsidRPr="00231F49" w:rsidRDefault="007879E7">
            <w:pPr>
              <w:tabs>
                <w:tab w:val="left" w:pos="0"/>
              </w:tabs>
              <w:spacing w:after="0"/>
              <w:rPr>
                <w:sz w:val="22"/>
                <w:szCs w:val="22"/>
                <w:lang w:val="lv-LV"/>
              </w:rPr>
            </w:pPr>
            <w:r w:rsidRPr="00231F49">
              <w:rPr>
                <w:sz w:val="22"/>
                <w:szCs w:val="22"/>
                <w:lang w:val="lv-LV"/>
              </w:rPr>
              <w:t>Vadītie projekti</w:t>
            </w:r>
          </w:p>
        </w:tc>
        <w:tc>
          <w:tcPr>
            <w:tcW w:w="7561" w:type="dxa"/>
          </w:tcPr>
          <w:p w14:paraId="00000169"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231F49">
              <w:rPr>
                <w:i/>
                <w:color w:val="000000"/>
                <w:sz w:val="22"/>
                <w:szCs w:val="22"/>
                <w:lang w:val="lv-LV"/>
              </w:rPr>
              <w:t>Ja izvēlēts dalības nosacījums saistībā ar vadītājiem projektiem, projekta iesniedzējs norāda informāciju par projekta vadītāja vadītajiem projekti</w:t>
            </w:r>
            <w:r w:rsidRPr="00231F49">
              <w:rPr>
                <w:i/>
                <w:color w:val="000000"/>
                <w:sz w:val="22"/>
                <w:szCs w:val="22"/>
                <w:lang w:val="lv-LV"/>
              </w:rPr>
              <w:t>em (tai skaitā saiti uz tīmekļvietni, kur ir informācija par attiecīgo projektu)</w:t>
            </w:r>
          </w:p>
        </w:tc>
      </w:tr>
      <w:tr w:rsidR="00725000" w:rsidRPr="00231F49" w14:paraId="54F8B03A" w14:textId="77777777">
        <w:trPr>
          <w:trHeight w:val="1110"/>
        </w:trPr>
        <w:tc>
          <w:tcPr>
            <w:tcW w:w="2640" w:type="dxa"/>
          </w:tcPr>
          <w:p w14:paraId="0000016A" w14:textId="77777777" w:rsidR="00725000" w:rsidRPr="00231F49" w:rsidRDefault="007879E7">
            <w:pPr>
              <w:tabs>
                <w:tab w:val="left" w:pos="0"/>
              </w:tabs>
              <w:spacing w:after="0"/>
              <w:rPr>
                <w:sz w:val="22"/>
                <w:szCs w:val="22"/>
                <w:lang w:val="lv-LV"/>
              </w:rPr>
            </w:pPr>
            <w:r w:rsidRPr="00231F49">
              <w:rPr>
                <w:sz w:val="22"/>
                <w:szCs w:val="22"/>
                <w:lang w:val="lv-LV"/>
              </w:rPr>
              <w:t>Informācija par valsts pārvaldes pasūtītiem pētījumiem</w:t>
            </w:r>
          </w:p>
        </w:tc>
        <w:tc>
          <w:tcPr>
            <w:tcW w:w="7561" w:type="dxa"/>
          </w:tcPr>
          <w:p w14:paraId="0000016B"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231F49">
              <w:rPr>
                <w:i/>
                <w:color w:val="000000"/>
                <w:sz w:val="22"/>
                <w:szCs w:val="22"/>
                <w:lang w:val="lv-LV"/>
              </w:rPr>
              <w:t xml:space="preserve">Aizpilda projekta iesniedzēji tikai sociālo zinātņu nozaru grupā un humanitāro un mākslas zinātnes nozaru grupā, ja ir </w:t>
            </w:r>
            <w:r w:rsidRPr="00231F49">
              <w:rPr>
                <w:i/>
                <w:color w:val="000000"/>
                <w:sz w:val="22"/>
                <w:szCs w:val="22"/>
                <w:lang w:val="lv-LV"/>
              </w:rPr>
              <w:t>izvēlēta atbilstība nolikuma 14.3.3. vai 14.4</w:t>
            </w:r>
            <w:r w:rsidRPr="00231F49">
              <w:rPr>
                <w:i/>
                <w:color w:val="000000"/>
                <w:sz w:val="22"/>
                <w:szCs w:val="22"/>
                <w:lang w:val="lv-LV"/>
              </w:rPr>
              <w:t>.2. apakšpunktā minētajam dalības nosacījumam, norādot attiecīgā pētījuma nosaukumu un sai</w:t>
            </w:r>
            <w:r w:rsidRPr="00231F49">
              <w:rPr>
                <w:i/>
                <w:sz w:val="22"/>
                <w:szCs w:val="22"/>
                <w:lang w:val="lv-LV"/>
              </w:rPr>
              <w:t>ti uz pētījumu Pārresoru koordinācijas centra Pētījumu un publikāciju datu bāzē (</w:t>
            </w:r>
            <w:hyperlink r:id="rId9">
              <w:r w:rsidRPr="00231F49">
                <w:rPr>
                  <w:i/>
                  <w:sz w:val="22"/>
                  <w:szCs w:val="22"/>
                  <w:lang w:val="lv-LV"/>
                </w:rPr>
                <w:t>http://petijumi.mk.gov.lv/</w:t>
              </w:r>
            </w:hyperlink>
            <w:r w:rsidRPr="00231F49">
              <w:rPr>
                <w:i/>
                <w:sz w:val="22"/>
                <w:szCs w:val="22"/>
                <w:lang w:val="lv-LV"/>
              </w:rPr>
              <w:t>)</w:t>
            </w:r>
          </w:p>
        </w:tc>
      </w:tr>
      <w:tr w:rsidR="00725000" w:rsidRPr="00231F49" w14:paraId="638D852C" w14:textId="77777777">
        <w:trPr>
          <w:trHeight w:val="238"/>
        </w:trPr>
        <w:tc>
          <w:tcPr>
            <w:tcW w:w="2640" w:type="dxa"/>
          </w:tcPr>
          <w:p w14:paraId="0000016C" w14:textId="77777777" w:rsidR="00725000" w:rsidRPr="00231F49" w:rsidRDefault="007879E7">
            <w:pPr>
              <w:tabs>
                <w:tab w:val="left" w:pos="0"/>
              </w:tabs>
              <w:spacing w:after="0"/>
              <w:rPr>
                <w:sz w:val="22"/>
                <w:szCs w:val="22"/>
                <w:lang w:val="lv-LV"/>
              </w:rPr>
            </w:pPr>
            <w:r w:rsidRPr="00231F49">
              <w:rPr>
                <w:sz w:val="22"/>
                <w:szCs w:val="22"/>
                <w:lang w:val="lv-LV"/>
              </w:rPr>
              <w:t>Perioda pagarinājums, ja attiecināms</w:t>
            </w:r>
          </w:p>
          <w:p w14:paraId="0000016D" w14:textId="77777777" w:rsidR="00725000" w:rsidRPr="00231F49" w:rsidRDefault="007879E7">
            <w:pPr>
              <w:tabs>
                <w:tab w:val="left" w:pos="0"/>
              </w:tabs>
              <w:spacing w:after="0" w:line="240" w:lineRule="auto"/>
              <w:rPr>
                <w:sz w:val="22"/>
                <w:szCs w:val="22"/>
                <w:lang w:val="lv-LV"/>
              </w:rPr>
            </w:pPr>
            <w:r w:rsidRPr="00231F49">
              <w:rPr>
                <w:sz w:val="28"/>
                <w:szCs w:val="28"/>
                <w:lang w:val="lv-LV"/>
              </w:rPr>
              <w:t>(</w:t>
            </w:r>
            <w:r w:rsidRPr="00231F49">
              <w:rPr>
                <w:sz w:val="22"/>
                <w:szCs w:val="22"/>
                <w:lang w:val="lv-LV"/>
              </w:rPr>
              <w:t>uz diviem gadiem, tas ir, no 2012. gada līdz projekta iesnieguma iesniegšanas termiņam, ja persona ir atradusies bērna kopšanas atvaļinājumā, sākot ar 2014. gadu)</w:t>
            </w:r>
          </w:p>
        </w:tc>
        <w:tc>
          <w:tcPr>
            <w:tcW w:w="7561" w:type="dxa"/>
          </w:tcPr>
          <w:p w14:paraId="0000016E"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bookmarkStart w:id="8" w:name="_heading=h.4d34og8" w:colFirst="0" w:colLast="0"/>
            <w:bookmarkEnd w:id="8"/>
            <w:r w:rsidRPr="00231F49">
              <w:rPr>
                <w:i/>
                <w:color w:val="000000"/>
                <w:sz w:val="22"/>
                <w:szCs w:val="22"/>
                <w:lang w:val="lv-LV"/>
              </w:rPr>
              <w:t>Ja atbilstoši noli</w:t>
            </w:r>
            <w:r w:rsidRPr="00231F49">
              <w:rPr>
                <w:i/>
                <w:sz w:val="22"/>
                <w:szCs w:val="22"/>
                <w:lang w:val="lv-LV"/>
              </w:rPr>
              <w:t>kuma 14. pun</w:t>
            </w:r>
            <w:r w:rsidRPr="00231F49">
              <w:rPr>
                <w:i/>
                <w:color w:val="000000"/>
                <w:sz w:val="22"/>
                <w:szCs w:val="22"/>
                <w:lang w:val="lv-LV"/>
              </w:rPr>
              <w:t>ktam projekta vadītājam ir bijis bērna kopšanas atvaļinājums, t</w:t>
            </w:r>
            <w:r w:rsidRPr="00231F49">
              <w:rPr>
                <w:i/>
                <w:color w:val="000000"/>
                <w:sz w:val="22"/>
                <w:szCs w:val="22"/>
                <w:lang w:val="lv-LV"/>
              </w:rPr>
              <w:t>o norāda šeit, minot kopējo laika posmu, kā arī uzskaitot apliecinošu dokumentāciju, kas pievienota pielikumā apliecinājumam</w:t>
            </w:r>
          </w:p>
        </w:tc>
      </w:tr>
    </w:tbl>
    <w:p w14:paraId="0000016F" w14:textId="77777777" w:rsidR="00725000" w:rsidRPr="00231F49" w:rsidRDefault="00725000">
      <w:pPr>
        <w:spacing w:after="0" w:line="240" w:lineRule="auto"/>
        <w:ind w:firstLine="300"/>
        <w:rPr>
          <w:lang w:val="lv-LV"/>
        </w:rPr>
      </w:pPr>
    </w:p>
    <w:tbl>
      <w:tblPr>
        <w:tblStyle w:val="a6"/>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725000" w:rsidRPr="00231F49" w14:paraId="473ADC99" w14:textId="77777777">
        <w:tc>
          <w:tcPr>
            <w:tcW w:w="2640" w:type="dxa"/>
          </w:tcPr>
          <w:p w14:paraId="00000170" w14:textId="77777777" w:rsidR="00725000" w:rsidRPr="00231F49" w:rsidRDefault="007879E7">
            <w:pPr>
              <w:pBdr>
                <w:top w:val="nil"/>
                <w:left w:val="nil"/>
                <w:bottom w:val="nil"/>
                <w:right w:val="nil"/>
                <w:between w:val="nil"/>
              </w:pBdr>
              <w:tabs>
                <w:tab w:val="left" w:pos="0"/>
              </w:tabs>
              <w:rPr>
                <w:color w:val="000000"/>
                <w:sz w:val="22"/>
                <w:szCs w:val="22"/>
                <w:lang w:val="lv-LV"/>
              </w:rPr>
            </w:pPr>
            <w:r w:rsidRPr="00231F49">
              <w:rPr>
                <w:b/>
                <w:color w:val="000000"/>
                <w:sz w:val="22"/>
                <w:szCs w:val="22"/>
                <w:lang w:val="lv-LV"/>
              </w:rPr>
              <w:t>Projekta iesniedzējs</w:t>
            </w:r>
            <w:r w:rsidRPr="00231F49">
              <w:rPr>
                <w:color w:val="000000"/>
                <w:sz w:val="22"/>
                <w:szCs w:val="22"/>
                <w:lang w:val="lv-LV"/>
              </w:rPr>
              <w:t>:</w:t>
            </w:r>
          </w:p>
          <w:p w14:paraId="00000171" w14:textId="77777777" w:rsidR="00725000" w:rsidRPr="00231F49" w:rsidRDefault="00725000">
            <w:pPr>
              <w:tabs>
                <w:tab w:val="left" w:pos="0"/>
              </w:tabs>
              <w:rPr>
                <w:sz w:val="22"/>
                <w:szCs w:val="22"/>
                <w:lang w:val="lv-LV"/>
              </w:rPr>
            </w:pPr>
          </w:p>
        </w:tc>
        <w:tc>
          <w:tcPr>
            <w:tcW w:w="7561" w:type="dxa"/>
            <w:tcBorders>
              <w:bottom w:val="single" w:sz="4" w:space="0" w:color="000000"/>
            </w:tcBorders>
          </w:tcPr>
          <w:p w14:paraId="00000172" w14:textId="77777777" w:rsidR="00725000" w:rsidRPr="00231F49" w:rsidRDefault="00725000">
            <w:pPr>
              <w:numPr>
                <w:ilvl w:val="0"/>
                <w:numId w:val="1"/>
              </w:numPr>
              <w:pBdr>
                <w:top w:val="nil"/>
                <w:left w:val="nil"/>
                <w:bottom w:val="single" w:sz="12" w:space="1" w:color="000000"/>
                <w:right w:val="nil"/>
                <w:between w:val="nil"/>
              </w:pBdr>
              <w:tabs>
                <w:tab w:val="left" w:pos="349"/>
                <w:tab w:val="left" w:pos="525"/>
                <w:tab w:val="left" w:pos="4448"/>
              </w:tabs>
              <w:spacing w:after="0" w:line="240" w:lineRule="auto"/>
              <w:ind w:left="54" w:firstLine="0"/>
              <w:rPr>
                <w:color w:val="000000"/>
                <w:sz w:val="22"/>
                <w:szCs w:val="22"/>
                <w:lang w:val="lv-LV"/>
              </w:rPr>
            </w:pPr>
          </w:p>
          <w:p w14:paraId="00000173" w14:textId="77777777" w:rsidR="00725000" w:rsidRPr="00231F49" w:rsidRDefault="00725000">
            <w:pPr>
              <w:pBdr>
                <w:bottom w:val="single" w:sz="12" w:space="1" w:color="000000"/>
              </w:pBdr>
              <w:tabs>
                <w:tab w:val="left" w:pos="349"/>
                <w:tab w:val="left" w:pos="525"/>
                <w:tab w:val="left" w:pos="4448"/>
              </w:tabs>
              <w:ind w:left="54"/>
              <w:jc w:val="right"/>
              <w:rPr>
                <w:sz w:val="22"/>
                <w:szCs w:val="22"/>
                <w:lang w:val="lv-LV"/>
              </w:rPr>
            </w:pPr>
          </w:p>
          <w:p w14:paraId="00000174" w14:textId="77777777" w:rsidR="00725000" w:rsidRPr="00231F49" w:rsidRDefault="007879E7">
            <w:pPr>
              <w:pBdr>
                <w:bottom w:val="single" w:sz="12" w:space="1" w:color="000000"/>
              </w:pBdr>
              <w:tabs>
                <w:tab w:val="left" w:pos="349"/>
                <w:tab w:val="left" w:pos="525"/>
                <w:tab w:val="left" w:pos="4448"/>
              </w:tabs>
              <w:ind w:left="54"/>
              <w:jc w:val="right"/>
              <w:rPr>
                <w:sz w:val="22"/>
                <w:szCs w:val="22"/>
                <w:lang w:val="lv-LV"/>
              </w:rPr>
            </w:pPr>
            <w:r w:rsidRPr="00231F49">
              <w:rPr>
                <w:sz w:val="22"/>
                <w:szCs w:val="22"/>
                <w:lang w:val="lv-LV"/>
              </w:rPr>
              <w:t xml:space="preserve"> ____.____.2020.</w:t>
            </w:r>
          </w:p>
          <w:p w14:paraId="00000175" w14:textId="77777777" w:rsidR="00725000" w:rsidRPr="00231F49" w:rsidRDefault="007879E7">
            <w:pPr>
              <w:tabs>
                <w:tab w:val="left" w:pos="349"/>
                <w:tab w:val="left" w:pos="525"/>
                <w:tab w:val="center" w:pos="3445"/>
                <w:tab w:val="left" w:pos="4830"/>
              </w:tabs>
              <w:ind w:left="54"/>
              <w:rPr>
                <w:i/>
                <w:sz w:val="22"/>
                <w:szCs w:val="22"/>
                <w:lang w:val="lv-LV"/>
              </w:rPr>
            </w:pPr>
            <w:r w:rsidRPr="00231F49">
              <w:rPr>
                <w:i/>
                <w:sz w:val="22"/>
                <w:szCs w:val="22"/>
                <w:lang w:val="lv-LV"/>
              </w:rPr>
              <w:t xml:space="preserve">                           (paraksts)</w:t>
            </w:r>
            <w:r w:rsidRPr="00231F49">
              <w:rPr>
                <w:i/>
                <w:sz w:val="22"/>
                <w:szCs w:val="22"/>
                <w:lang w:val="lv-LV"/>
              </w:rPr>
              <w:tab/>
            </w:r>
            <w:r w:rsidRPr="00231F49">
              <w:rPr>
                <w:i/>
                <w:sz w:val="22"/>
                <w:szCs w:val="22"/>
                <w:lang w:val="lv-LV"/>
              </w:rPr>
              <w:t>*                                   (datums)</w:t>
            </w:r>
          </w:p>
        </w:tc>
      </w:tr>
      <w:tr w:rsidR="00725000" w:rsidRPr="00231F49" w14:paraId="382DBDD6" w14:textId="77777777">
        <w:tc>
          <w:tcPr>
            <w:tcW w:w="2640" w:type="dxa"/>
          </w:tcPr>
          <w:p w14:paraId="00000176" w14:textId="77777777" w:rsidR="00725000" w:rsidRPr="00231F49" w:rsidRDefault="007879E7">
            <w:pPr>
              <w:tabs>
                <w:tab w:val="left" w:pos="0"/>
              </w:tabs>
              <w:rPr>
                <w:sz w:val="22"/>
                <w:szCs w:val="22"/>
                <w:lang w:val="lv-LV"/>
              </w:rPr>
            </w:pPr>
            <w:r w:rsidRPr="00231F49">
              <w:rPr>
                <w:sz w:val="22"/>
                <w:szCs w:val="22"/>
                <w:lang w:val="lv-LV"/>
              </w:rPr>
              <w:t>Vārds, uzvārds</w:t>
            </w:r>
          </w:p>
        </w:tc>
        <w:tc>
          <w:tcPr>
            <w:tcW w:w="7561" w:type="dxa"/>
            <w:tcBorders>
              <w:top w:val="single" w:sz="4" w:space="0" w:color="000000"/>
            </w:tcBorders>
          </w:tcPr>
          <w:p w14:paraId="00000177" w14:textId="77777777" w:rsidR="00725000" w:rsidRPr="00231F49" w:rsidRDefault="00725000">
            <w:pPr>
              <w:pStyle w:val="Heading4"/>
              <w:tabs>
                <w:tab w:val="left" w:pos="349"/>
                <w:tab w:val="left" w:pos="525"/>
              </w:tabs>
              <w:ind w:left="54"/>
              <w:rPr>
                <w:color w:val="000000"/>
                <w:sz w:val="22"/>
                <w:szCs w:val="22"/>
                <w:lang w:val="lv-LV"/>
              </w:rPr>
            </w:pPr>
          </w:p>
        </w:tc>
      </w:tr>
      <w:tr w:rsidR="00725000" w:rsidRPr="00231F49" w14:paraId="4DD895EE" w14:textId="77777777">
        <w:tc>
          <w:tcPr>
            <w:tcW w:w="2640" w:type="dxa"/>
          </w:tcPr>
          <w:p w14:paraId="00000178" w14:textId="77777777" w:rsidR="00725000" w:rsidRPr="00231F49" w:rsidRDefault="007879E7">
            <w:pPr>
              <w:tabs>
                <w:tab w:val="left" w:pos="0"/>
              </w:tabs>
              <w:rPr>
                <w:sz w:val="22"/>
                <w:szCs w:val="22"/>
                <w:lang w:val="lv-LV"/>
              </w:rPr>
            </w:pPr>
            <w:r w:rsidRPr="00231F49">
              <w:rPr>
                <w:sz w:val="22"/>
                <w:szCs w:val="22"/>
                <w:lang w:val="lv-LV"/>
              </w:rPr>
              <w:t>Ieņemamais amats</w:t>
            </w:r>
          </w:p>
        </w:tc>
        <w:tc>
          <w:tcPr>
            <w:tcW w:w="7561" w:type="dxa"/>
          </w:tcPr>
          <w:p w14:paraId="00000179" w14:textId="77777777" w:rsidR="00725000" w:rsidRPr="00231F49" w:rsidRDefault="00725000">
            <w:pPr>
              <w:tabs>
                <w:tab w:val="left" w:pos="349"/>
                <w:tab w:val="left" w:pos="525"/>
              </w:tabs>
              <w:ind w:left="54"/>
              <w:rPr>
                <w:i/>
                <w:sz w:val="22"/>
                <w:szCs w:val="22"/>
                <w:lang w:val="lv-LV"/>
              </w:rPr>
            </w:pPr>
          </w:p>
        </w:tc>
      </w:tr>
      <w:tr w:rsidR="00725000" w:rsidRPr="00231F49" w14:paraId="08FCA77A" w14:textId="77777777">
        <w:tc>
          <w:tcPr>
            <w:tcW w:w="2640" w:type="dxa"/>
          </w:tcPr>
          <w:p w14:paraId="0000017A" w14:textId="77777777" w:rsidR="00725000" w:rsidRPr="00231F49" w:rsidRDefault="007879E7">
            <w:pPr>
              <w:tabs>
                <w:tab w:val="left" w:pos="0"/>
              </w:tabs>
              <w:rPr>
                <w:sz w:val="22"/>
                <w:szCs w:val="22"/>
                <w:lang w:val="lv-LV"/>
              </w:rPr>
            </w:pPr>
            <w:r w:rsidRPr="00231F49">
              <w:rPr>
                <w:sz w:val="22"/>
                <w:szCs w:val="22"/>
                <w:lang w:val="lv-LV"/>
              </w:rPr>
              <w:t>Kontaktinformācija</w:t>
            </w:r>
          </w:p>
        </w:tc>
        <w:tc>
          <w:tcPr>
            <w:tcW w:w="7561" w:type="dxa"/>
          </w:tcPr>
          <w:p w14:paraId="0000017B"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231F49">
              <w:rPr>
                <w:color w:val="000000"/>
                <w:sz w:val="22"/>
                <w:szCs w:val="22"/>
                <w:lang w:val="lv-LV"/>
              </w:rPr>
              <w:t>Tālrunis</w:t>
            </w:r>
          </w:p>
        </w:tc>
      </w:tr>
      <w:tr w:rsidR="00725000" w:rsidRPr="00231F49" w14:paraId="5FB1A8E4" w14:textId="77777777">
        <w:trPr>
          <w:trHeight w:val="238"/>
        </w:trPr>
        <w:tc>
          <w:tcPr>
            <w:tcW w:w="2640" w:type="dxa"/>
          </w:tcPr>
          <w:p w14:paraId="0000017C" w14:textId="77777777" w:rsidR="00725000" w:rsidRPr="00231F49" w:rsidRDefault="00725000">
            <w:pPr>
              <w:tabs>
                <w:tab w:val="left" w:pos="0"/>
              </w:tabs>
              <w:rPr>
                <w:sz w:val="22"/>
                <w:szCs w:val="22"/>
                <w:lang w:val="lv-LV"/>
              </w:rPr>
            </w:pPr>
          </w:p>
        </w:tc>
        <w:tc>
          <w:tcPr>
            <w:tcW w:w="7561" w:type="dxa"/>
          </w:tcPr>
          <w:p w14:paraId="0000017D"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231F49">
              <w:rPr>
                <w:color w:val="000000"/>
                <w:sz w:val="22"/>
                <w:szCs w:val="22"/>
                <w:lang w:val="lv-LV"/>
              </w:rPr>
              <w:t>E-pasts</w:t>
            </w:r>
          </w:p>
        </w:tc>
      </w:tr>
    </w:tbl>
    <w:p w14:paraId="0000017F" w14:textId="77777777" w:rsidR="00725000" w:rsidRPr="00231F49" w:rsidRDefault="007879E7">
      <w:pPr>
        <w:spacing w:after="160" w:line="259" w:lineRule="auto"/>
        <w:jc w:val="left"/>
        <w:rPr>
          <w:lang w:val="lv-LV"/>
        </w:rPr>
      </w:pPr>
      <w:bookmarkStart w:id="9" w:name="_heading=h.2s8eyo1" w:colFirst="0" w:colLast="0"/>
      <w:bookmarkEnd w:id="9"/>
      <w:r w:rsidRPr="00231F49">
        <w:rPr>
          <w:lang w:val="lv-LV"/>
        </w:rPr>
        <w:t>*Ja dokuments parakstīts ar drošu elektronisko parakstu, šeit paraksts nav nepieciešams .</w:t>
      </w:r>
      <w:r w:rsidRPr="00231F49">
        <w:rPr>
          <w:lang w:val="lv-LV"/>
        </w:rPr>
        <w:br w:type="page"/>
      </w:r>
    </w:p>
    <w:p w14:paraId="00000180" w14:textId="77777777" w:rsidR="00725000" w:rsidRPr="00231F49" w:rsidRDefault="007879E7">
      <w:pPr>
        <w:spacing w:after="160" w:line="240" w:lineRule="auto"/>
        <w:jc w:val="center"/>
        <w:rPr>
          <w:color w:val="000000"/>
          <w:lang w:val="lv-LV"/>
        </w:rPr>
      </w:pPr>
      <w:r w:rsidRPr="00231F49">
        <w:rPr>
          <w:color w:val="000000"/>
          <w:lang w:val="lv-LV"/>
        </w:rPr>
        <w:lastRenderedPageBreak/>
        <w:t>E daļa. Projekta sadarbības partnera apliecinājums</w:t>
      </w:r>
    </w:p>
    <w:p w14:paraId="00000181" w14:textId="77777777" w:rsidR="00725000" w:rsidRPr="00231F49" w:rsidRDefault="00725000">
      <w:pPr>
        <w:spacing w:after="0" w:line="240" w:lineRule="auto"/>
        <w:jc w:val="center"/>
        <w:rPr>
          <w:b/>
          <w:color w:val="000000"/>
          <w:lang w:val="lv-LV"/>
        </w:rPr>
      </w:pPr>
    </w:p>
    <w:p w14:paraId="00000182" w14:textId="77777777" w:rsidR="00725000" w:rsidRPr="00231F49" w:rsidRDefault="007879E7">
      <w:pPr>
        <w:spacing w:after="280" w:line="240" w:lineRule="auto"/>
        <w:ind w:firstLine="300"/>
        <w:jc w:val="center"/>
        <w:rPr>
          <w:b/>
          <w:lang w:val="lv-LV"/>
        </w:rPr>
      </w:pPr>
      <w:r w:rsidRPr="00231F49">
        <w:rPr>
          <w:b/>
          <w:lang w:val="lv-LV"/>
        </w:rPr>
        <w:t>Sadarbības partnera apliecinājums</w:t>
      </w:r>
    </w:p>
    <w:p w14:paraId="00000183" w14:textId="77777777" w:rsidR="00725000" w:rsidRPr="00231F49" w:rsidRDefault="007879E7">
      <w:pPr>
        <w:spacing w:after="0" w:line="240" w:lineRule="auto"/>
        <w:rPr>
          <w:color w:val="000000"/>
          <w:u w:val="single"/>
          <w:lang w:val="lv-LV"/>
        </w:rPr>
      </w:pPr>
      <w:r w:rsidRPr="00231F49">
        <w:rPr>
          <w:color w:val="000000"/>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Reģ. Nr. </w:t>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tās </w:t>
      </w:r>
      <w:r w:rsidRPr="00231F49">
        <w:rPr>
          <w:color w:val="000000"/>
          <w:u w:val="single"/>
          <w:lang w:val="lv-LV"/>
        </w:rPr>
        <w:tab/>
        <w:t>________</w:t>
      </w:r>
      <w:r w:rsidRPr="00231F49">
        <w:rPr>
          <w:color w:val="000000"/>
          <w:u w:val="single"/>
          <w:lang w:val="lv-LV"/>
        </w:rPr>
        <w:tab/>
      </w:r>
      <w:r w:rsidRPr="00231F49">
        <w:rPr>
          <w:color w:val="000000"/>
          <w:u w:val="single"/>
          <w:lang w:val="lv-LV"/>
        </w:rPr>
        <w:tab/>
      </w:r>
    </w:p>
    <w:p w14:paraId="00000184" w14:textId="77777777" w:rsidR="00725000" w:rsidRPr="00231F49" w:rsidRDefault="007879E7">
      <w:pPr>
        <w:spacing w:after="0" w:line="240" w:lineRule="auto"/>
        <w:ind w:firstLine="301"/>
        <w:rPr>
          <w:color w:val="000000"/>
          <w:vertAlign w:val="superscript"/>
          <w:lang w:val="lv-LV"/>
        </w:rPr>
      </w:pP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 xml:space="preserve">sadarbības partneris </w:t>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r>
      <w:r w:rsidRPr="00231F49">
        <w:rPr>
          <w:color w:val="000000"/>
          <w:vertAlign w:val="superscript"/>
          <w:lang w:val="lv-LV"/>
        </w:rPr>
        <w:tab/>
        <w:t xml:space="preserve"> amats, vārds, uzvārds</w:t>
      </w:r>
    </w:p>
    <w:p w14:paraId="00000185" w14:textId="77777777" w:rsidR="00725000" w:rsidRPr="00231F49" w:rsidRDefault="007879E7">
      <w:pPr>
        <w:spacing w:after="0" w:line="240" w:lineRule="auto"/>
        <w:rPr>
          <w:color w:val="000000"/>
          <w:lang w:val="lv-LV"/>
        </w:rPr>
      </w:pPr>
      <w:r w:rsidRPr="00231F49">
        <w:rPr>
          <w:color w:val="000000"/>
          <w:lang w:val="lv-LV"/>
        </w:rPr>
        <w:t xml:space="preserve">personā, kas darbojas uz </w:t>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u w:val="single"/>
          <w:lang w:val="lv-LV"/>
        </w:rPr>
        <w:tab/>
      </w:r>
      <w:r w:rsidRPr="00231F49">
        <w:rPr>
          <w:color w:val="000000"/>
          <w:lang w:val="lv-LV"/>
        </w:rPr>
        <w:t xml:space="preserve"> pamata, apliecina, ka </w:t>
      </w:r>
    </w:p>
    <w:p w14:paraId="00000186" w14:textId="77777777" w:rsidR="00725000" w:rsidRPr="00231F49" w:rsidRDefault="007879E7">
      <w:pPr>
        <w:spacing w:after="0" w:line="240" w:lineRule="auto"/>
        <w:ind w:left="2880" w:firstLine="720"/>
        <w:rPr>
          <w:color w:val="000000"/>
          <w:vertAlign w:val="superscript"/>
          <w:lang w:val="lv-LV"/>
        </w:rPr>
      </w:pPr>
      <w:r w:rsidRPr="00231F49">
        <w:rPr>
          <w:color w:val="000000"/>
          <w:vertAlign w:val="superscript"/>
          <w:lang w:val="lv-LV"/>
        </w:rPr>
        <w:t>nolikuma, statūtu, pilnvaras</w:t>
      </w:r>
    </w:p>
    <w:p w14:paraId="00000187" w14:textId="77777777" w:rsidR="00725000" w:rsidRPr="00231F49" w:rsidRDefault="007879E7">
      <w:pPr>
        <w:spacing w:after="0" w:line="240" w:lineRule="auto"/>
        <w:rPr>
          <w:color w:val="000000"/>
          <w:lang w:val="lv-LV"/>
        </w:rPr>
      </w:pPr>
      <w:r w:rsidRPr="00231F49">
        <w:rPr>
          <w:color w:val="000000"/>
          <w:lang w:val="lv-LV"/>
        </w:rPr>
        <w:t>sadarbības partneris:</w:t>
      </w:r>
    </w:p>
    <w:p w14:paraId="00000188" w14:textId="77777777" w:rsidR="00725000" w:rsidRPr="00231F49" w:rsidRDefault="00725000">
      <w:pPr>
        <w:spacing w:after="0" w:line="240" w:lineRule="auto"/>
        <w:rPr>
          <w:color w:val="000000"/>
          <w:lang w:val="lv-LV"/>
        </w:rPr>
      </w:pPr>
    </w:p>
    <w:p w14:paraId="00000189" w14:textId="77777777" w:rsidR="00725000" w:rsidRPr="00231F49" w:rsidRDefault="007879E7">
      <w:pPr>
        <w:spacing w:after="0" w:line="240" w:lineRule="auto"/>
        <w:ind w:firstLine="301"/>
        <w:rPr>
          <w:lang w:val="lv-LV"/>
        </w:rPr>
      </w:pPr>
      <w:r w:rsidRPr="00231F49">
        <w:rPr>
          <w:lang w:val="lv-LV"/>
        </w:rPr>
        <w:t xml:space="preserve">1. ir zinātniska institūcija, kas atbilst Ministru kabineta 2017. gada 12. decembra noteikumu Nr. </w:t>
      </w:r>
      <w:r w:rsidRPr="00231F49">
        <w:rPr>
          <w:lang w:val="lv-LV"/>
        </w:rPr>
        <w:t>725 “Fundamentālo un lietišķo pētījumu projektu izvērtēšanas un finansējuma administrēšanas kārtība” (turpmāk – MK noteikumi) 2.7. un 2.9. apakšpunktā noteiktajam. To apliecina, iesniedzot finanšu vadības un grāmatvedības politiku un finanšu apgrozījuma pā</w:t>
      </w:r>
      <w:r w:rsidRPr="00231F49">
        <w:rPr>
          <w:lang w:val="lv-LV"/>
        </w:rPr>
        <w:t>rskatu (F daļa), kas sastādīts saskaņā ar pēdējo apstiprināto zinātniskās institūcijas gada pārskatu (uz projekta iesnieguma iesniegšanas brīdi). Ja institūcijai ir privātie investori, iesniedz zinātniskās institūcijas apliecinājumu par ar šo projektu sais</w:t>
      </w:r>
      <w:r w:rsidRPr="00231F49">
        <w:rPr>
          <w:lang w:val="lv-LV"/>
        </w:rPr>
        <w:t xml:space="preserve">tītās pētniecības rezultātu neizmantošanu komerciāliem mērķiem. Finanšu vadības un grāmatvedības politika (WORD vai PDF datnes formātā), finanšu apgrozījuma pārskats (EXCEL datnes formātā) un investora apliecinājums (WORD vai PDF datnes formātā) iesniegts </w:t>
      </w:r>
      <w:r w:rsidRPr="00231F49">
        <w:rPr>
          <w:lang w:val="lv-LV"/>
        </w:rPr>
        <w:t>Nacionālās zinātniskās darbības informācijas sistēmas (turpmāk – informācijas sistēma) sadaļā “Zinātniskās institūcijas projektu dokumenti” (ja sadarbības partnera pēdējais apstiprinātais gada pārskats uz projekta iesnieguma iesniegšanas brīdi ir par 2020.</w:t>
      </w:r>
      <w:r w:rsidRPr="00231F49">
        <w:rPr>
          <w:lang w:val="lv-LV"/>
        </w:rPr>
        <w:t xml:space="preserve"> gadu un ja attiecīgais projekta sadarbības partneris ir atzīts kā atbilstošs pētniecības organizācijas definīcijai fundamentālo un lietišķo pētījumu projektu 2020. gada konkursā vai kādā no valsts pētījumu programmu projektu pieteikumu atklātajiem konkurs</w:t>
      </w:r>
      <w:r w:rsidRPr="00231F49">
        <w:rPr>
          <w:lang w:val="lv-LV"/>
        </w:rPr>
        <w:t>iem, šajā punktā minēto dokumentāciju neiesniedz);</w:t>
      </w:r>
    </w:p>
    <w:p w14:paraId="0000018A" w14:textId="77777777" w:rsidR="00725000" w:rsidRPr="00231F49" w:rsidRDefault="00725000">
      <w:pPr>
        <w:spacing w:after="0" w:line="240" w:lineRule="auto"/>
        <w:ind w:firstLine="301"/>
        <w:rPr>
          <w:lang w:val="lv-LV"/>
        </w:rPr>
      </w:pPr>
    </w:p>
    <w:p w14:paraId="0000018B" w14:textId="77777777" w:rsidR="00725000" w:rsidRPr="00231F49" w:rsidRDefault="007879E7">
      <w:pPr>
        <w:spacing w:after="0" w:line="240" w:lineRule="auto"/>
        <w:ind w:firstLine="300"/>
        <w:rPr>
          <w:lang w:val="lv-LV"/>
        </w:rPr>
      </w:pPr>
      <w:r w:rsidRPr="00231F49">
        <w:rPr>
          <w:lang w:val="lv-LV"/>
        </w:rPr>
        <w:t>2. ir iepazinies ar projekta iesniegumu Nr. lzp-2020/2-XXXX (projekta nosaukums: ”</w:t>
      </w:r>
      <w:r w:rsidRPr="00231F49">
        <w:rPr>
          <w:u w:val="single"/>
          <w:lang w:val="lv-LV"/>
        </w:rPr>
        <w:t xml:space="preserve"> </w:t>
      </w:r>
      <w:r w:rsidRPr="00231F49">
        <w:rPr>
          <w:u w:val="single"/>
          <w:lang w:val="lv-LV"/>
        </w:rPr>
        <w:tab/>
        <w:t xml:space="preserve">             </w:t>
      </w:r>
      <w:r w:rsidRPr="00231F49">
        <w:rPr>
          <w:lang w:val="lv-LV"/>
        </w:rPr>
        <w:t>”) un apzinās savu lomu projekta īstenošanā un apņemas izpildīt paredzētos uzdevumus un sniegt projekta ies</w:t>
      </w:r>
      <w:r w:rsidRPr="00231F49">
        <w:rPr>
          <w:lang w:val="lv-LV"/>
        </w:rPr>
        <w:t>niedzējam nepieciešamo informāciju, kā arī apliecina, ka projekta iesniegumā norādītā informācija par sadarbības partneri ir pareiza;</w:t>
      </w:r>
    </w:p>
    <w:p w14:paraId="0000018C" w14:textId="77777777" w:rsidR="00725000" w:rsidRPr="00231F49" w:rsidRDefault="00725000">
      <w:pPr>
        <w:spacing w:after="0" w:line="240" w:lineRule="auto"/>
        <w:ind w:firstLine="300"/>
        <w:rPr>
          <w:lang w:val="lv-LV"/>
        </w:rPr>
      </w:pPr>
    </w:p>
    <w:p w14:paraId="0000018D" w14:textId="0B2441E2" w:rsidR="00725000" w:rsidRPr="00231F49" w:rsidRDefault="007879E7">
      <w:pPr>
        <w:spacing w:after="0" w:line="240" w:lineRule="auto"/>
        <w:ind w:firstLine="300"/>
        <w:rPr>
          <w:lang w:val="lv-LV"/>
        </w:rPr>
      </w:pPr>
      <w:r w:rsidRPr="00231F49">
        <w:rPr>
          <w:lang w:val="lv-LV"/>
        </w:rPr>
        <w:t>3. ir iepazinies ar visiem finansējuma saņemšanas nosacījumiem, kas norādīti MK noteikumos un Latvijas Zinātnes padomes (</w:t>
      </w:r>
      <w:r w:rsidRPr="00231F49">
        <w:rPr>
          <w:lang w:val="lv-LV"/>
        </w:rPr>
        <w:t xml:space="preserve">turpmāk – padome) 2020. gada </w:t>
      </w:r>
      <w:r w:rsidR="00231F49">
        <w:rPr>
          <w:lang w:val="lv-LV"/>
        </w:rPr>
        <w:t>07</w:t>
      </w:r>
      <w:r w:rsidRPr="00231F49">
        <w:rPr>
          <w:lang w:val="lv-LV"/>
        </w:rPr>
        <w:t>. septembrī apstiprinātajā “Fundamentālo un lietišķo pētījumu 2020. gada zinātnieku individuālo projektu iesniegumu atklātā konkursa nolikumā” (turpmāk – nolikums), un projekta īstenošanas gaitā apņemas tos ievērot;</w:t>
      </w:r>
    </w:p>
    <w:p w14:paraId="0000018E" w14:textId="77777777" w:rsidR="00725000" w:rsidRPr="00231F49" w:rsidRDefault="00725000">
      <w:pPr>
        <w:spacing w:after="0" w:line="240" w:lineRule="auto"/>
        <w:ind w:firstLine="300"/>
        <w:rPr>
          <w:lang w:val="lv-LV"/>
        </w:rPr>
      </w:pPr>
    </w:p>
    <w:p w14:paraId="0000018F" w14:textId="77777777" w:rsidR="00725000" w:rsidRPr="00231F49" w:rsidRDefault="007879E7">
      <w:pPr>
        <w:spacing w:after="0" w:line="240" w:lineRule="auto"/>
        <w:ind w:firstLine="300"/>
        <w:rPr>
          <w:lang w:val="lv-LV"/>
        </w:rPr>
      </w:pPr>
      <w:r w:rsidRPr="00231F49">
        <w:rPr>
          <w:lang w:val="lv-LV"/>
        </w:rPr>
        <w:t>4. apņem</w:t>
      </w:r>
      <w:r w:rsidRPr="00231F49">
        <w:rPr>
          <w:lang w:val="lv-LV"/>
        </w:rPr>
        <w:t>as ievērot publicitātes prasības atbilstoši nolikuma 19., 67. un 68. punktam, īstenojot projekta aktivitātes un publicējot zinātniskās publikācijas un informatīvos materiālus;</w:t>
      </w:r>
    </w:p>
    <w:p w14:paraId="00000190" w14:textId="77777777" w:rsidR="00725000" w:rsidRPr="00231F49" w:rsidRDefault="00725000">
      <w:pPr>
        <w:spacing w:after="0" w:line="240" w:lineRule="auto"/>
        <w:ind w:firstLine="300"/>
        <w:rPr>
          <w:lang w:val="lv-LV"/>
        </w:rPr>
      </w:pPr>
    </w:p>
    <w:p w14:paraId="00000191" w14:textId="77777777" w:rsidR="00725000" w:rsidRPr="00231F49" w:rsidRDefault="007879E7">
      <w:pPr>
        <w:spacing w:after="0" w:line="240" w:lineRule="auto"/>
        <w:ind w:left="284"/>
        <w:rPr>
          <w:lang w:val="lv-LV"/>
        </w:rPr>
      </w:pPr>
      <w:r w:rsidRPr="00231F49">
        <w:rPr>
          <w:lang w:val="lv-LV"/>
        </w:rPr>
        <w:t>5. Parakstot šo apliecinājumu, esmu informēts, ka:</w:t>
      </w:r>
      <w:r w:rsidRPr="00231F49">
        <w:rPr>
          <w:lang w:val="lv-LV"/>
        </w:rPr>
        <w:br/>
        <w:t>5.1. personas datu apstrādes mērķis – padomes pienākums izpildīt normatīvo aktu prasības konkursā iesniegto projektu iesniegumu administratīvajai izvērtēšanai, zinātniskajai izvērtēšanai, lēmuma pieņemšana</w:t>
      </w:r>
      <w:r w:rsidRPr="00231F49">
        <w:rPr>
          <w:lang w:val="lv-LV"/>
        </w:rPr>
        <w:t>i, projekta līguma slēgšanai, kā arī piešķirtā finansējuma administrēšanai;</w:t>
      </w:r>
    </w:p>
    <w:p w14:paraId="00000192" w14:textId="77777777" w:rsidR="00725000" w:rsidRPr="00231F49" w:rsidRDefault="007879E7">
      <w:pPr>
        <w:spacing w:after="0" w:line="240" w:lineRule="auto"/>
        <w:ind w:left="300"/>
        <w:rPr>
          <w:lang w:val="lv-LV"/>
        </w:rPr>
      </w:pPr>
      <w:r w:rsidRPr="00231F49">
        <w:rPr>
          <w:lang w:val="lv-LV"/>
        </w:rPr>
        <w:lastRenderedPageBreak/>
        <w:t xml:space="preserve">5.2. datu apstrādes pārzinis ir padome, Zigfrīda Annas Meierovica bulvāris 14, LV-1050, tālrunis 67228421, e-pasts </w:t>
      </w:r>
      <w:hyperlink r:id="rId10">
        <w:r w:rsidRPr="00231F49">
          <w:rPr>
            <w:color w:val="0563C1"/>
            <w:u w:val="single"/>
            <w:lang w:val="lv-LV"/>
          </w:rPr>
          <w:t>lzp@lzp.gov.lv</w:t>
        </w:r>
      </w:hyperlink>
      <w:r w:rsidRPr="00231F49">
        <w:rPr>
          <w:lang w:val="lv-LV"/>
        </w:rPr>
        <w:t>;</w:t>
      </w:r>
    </w:p>
    <w:p w14:paraId="00000193" w14:textId="77777777" w:rsidR="00725000" w:rsidRPr="00231F49" w:rsidRDefault="007879E7">
      <w:pPr>
        <w:spacing w:after="0" w:line="240" w:lineRule="auto"/>
        <w:ind w:left="300"/>
        <w:rPr>
          <w:lang w:val="lv-LV"/>
        </w:rPr>
      </w:pPr>
      <w:r w:rsidRPr="00231F49">
        <w:rPr>
          <w:lang w:val="lv-LV"/>
        </w:rPr>
        <w:t>5.3. Per</w:t>
      </w:r>
      <w:r w:rsidRPr="00231F49">
        <w:rPr>
          <w:lang w:val="lv-LV"/>
        </w:rPr>
        <w:t>sonas datu apstrādes tiesiskais pamats: Eiropas Parlamenta un padomes 2016. gada 27. aprīļa regulas 2016/679 par fizisku personu aizsardzību attiecībā uz personas datu apstrādi un šādu datu brīvu apriti un ar ko atceļ Direktīvu 95/46/EK (Vispārīgā datu aiz</w:t>
      </w:r>
      <w:r w:rsidRPr="00231F49">
        <w:rPr>
          <w:lang w:val="lv-LV"/>
        </w:rPr>
        <w:t>sardzības regula) (turpmāk – datu aizsardzības regula) 6.panta 1.punkta a) apakšpunkts un nolikumā noteiktie kritēriji, pārbaudot projekta iesniedzēja atbilstību administratīvajiem kritērijiem;</w:t>
      </w:r>
    </w:p>
    <w:p w14:paraId="00000194" w14:textId="77777777" w:rsidR="00725000" w:rsidRPr="00231F49" w:rsidRDefault="007879E7">
      <w:pPr>
        <w:spacing w:after="0" w:line="240" w:lineRule="auto"/>
        <w:ind w:left="300"/>
        <w:rPr>
          <w:lang w:val="lv-LV"/>
        </w:rPr>
      </w:pPr>
      <w:r w:rsidRPr="00231F49">
        <w:rPr>
          <w:lang w:val="lv-LV"/>
        </w:rPr>
        <w:t>5.4. personas datu apstrādes pamatojums: padome datus apstrādā</w:t>
      </w:r>
      <w:r w:rsidRPr="00231F49">
        <w:rPr>
          <w:lang w:val="lv-LV"/>
        </w:rPr>
        <w:t>, lai nodrošinātu konkursā iesniegtā projekta iesnieguma izvērtēšanu atbilstoši MK noteikumiem un nolikumam, starptautiskie eksperti veic projekta iesnieguma zinātnisko izvērtēšanu. Projekta apstiprināšanas gadījumā, padome slēdz projekta līgumu un nodroši</w:t>
      </w:r>
      <w:r w:rsidRPr="00231F49">
        <w:rPr>
          <w:lang w:val="lv-LV"/>
        </w:rPr>
        <w:t>na turpmāku datu apstrādi projekta īstenošanas laikā, tai skaitā finansējuma administrēšanas un projekta īstenošanas progresa uzraudzības vajadzībām, auditam un revīzijai. Projekta īstenošanas noslēgumā padome projekta iesniegumu izvērtēšanai nodod ekspert</w:t>
      </w:r>
      <w:r w:rsidRPr="00231F49">
        <w:rPr>
          <w:lang w:val="lv-LV"/>
        </w:rPr>
        <w:t xml:space="preserve">iem, kuri veic projekta noslēguma zinātniskā pārskata zinātnisko izvērtēšanu;  </w:t>
      </w:r>
    </w:p>
    <w:p w14:paraId="00000195" w14:textId="77777777" w:rsidR="00725000" w:rsidRPr="00231F49" w:rsidRDefault="007879E7">
      <w:pPr>
        <w:spacing w:after="0" w:line="240" w:lineRule="auto"/>
        <w:ind w:left="300"/>
        <w:rPr>
          <w:lang w:val="lv-LV"/>
        </w:rPr>
      </w:pPr>
      <w:r w:rsidRPr="00231F49">
        <w:rPr>
          <w:lang w:val="lv-LV"/>
        </w:rPr>
        <w:t xml:space="preserve">5.5. projekta iesniegums pastāvīgi glabājas informācijas sistēmā, padome veic datu apstrādi visu projekta īstenošanas laiku un 10 gadus pēc projekta pieņemšanas-nodošanas akta </w:t>
      </w:r>
      <w:r w:rsidRPr="00231F49">
        <w:rPr>
          <w:lang w:val="lv-LV"/>
        </w:rPr>
        <w:t>parakstīšanas;</w:t>
      </w:r>
    </w:p>
    <w:p w14:paraId="00000196" w14:textId="77777777" w:rsidR="00725000" w:rsidRPr="00231F49" w:rsidRDefault="007879E7">
      <w:pPr>
        <w:spacing w:after="0" w:line="240" w:lineRule="auto"/>
        <w:ind w:left="300"/>
        <w:rPr>
          <w:lang w:val="lv-LV"/>
        </w:rPr>
      </w:pPr>
      <w:r w:rsidRPr="00231F49">
        <w:rPr>
          <w:lang w:val="lv-LV"/>
        </w:rPr>
        <w:t>5.6. iespējamie personas datu saņēmēji ir padomes darbinieki vai eksperti, kuri nodrošina konkursa īstenošanu, administratīvo izvērtēšanu un zinātniskās izvērtēšanas organizēšanu, starptautiskie eksperti, kuri veic projekta iesnieguma, kā ar</w:t>
      </w:r>
      <w:r w:rsidRPr="00231F49">
        <w:rPr>
          <w:lang w:val="lv-LV"/>
        </w:rPr>
        <w:t>ī projekta noslēguma zinātniskā pārskata zinātnisko izvērtēšanu, īstenošanas un uzraudzības komisijas locekļi, kuri pieņem lēmumu par projekta iesnieguma apstiprināšanu,. Projekta iesniegums ir pieejams arī Valsts kontroles pārbaužu un revīzijas nolūkā;</w:t>
      </w:r>
    </w:p>
    <w:p w14:paraId="00000197" w14:textId="77777777" w:rsidR="00725000" w:rsidRPr="00231F49" w:rsidRDefault="007879E7">
      <w:pPr>
        <w:spacing w:after="0" w:line="240" w:lineRule="auto"/>
        <w:ind w:left="300"/>
        <w:rPr>
          <w:lang w:val="lv-LV"/>
        </w:rPr>
      </w:pPr>
      <w:r w:rsidRPr="00231F49">
        <w:rPr>
          <w:lang w:val="lv-LV"/>
        </w:rPr>
        <w:t>5.</w:t>
      </w:r>
      <w:r w:rsidRPr="00231F49">
        <w:rPr>
          <w:lang w:val="lv-LV"/>
        </w:rPr>
        <w:t>7. personai ir tiesības prasīt datu labošanu vai dzēšanu;</w:t>
      </w:r>
    </w:p>
    <w:p w14:paraId="00000198" w14:textId="77777777" w:rsidR="00725000" w:rsidRPr="00231F49" w:rsidRDefault="007879E7">
      <w:pPr>
        <w:spacing w:after="0" w:line="240" w:lineRule="auto"/>
        <w:ind w:left="300"/>
        <w:rPr>
          <w:lang w:val="lv-LV"/>
        </w:rPr>
      </w:pPr>
      <w:r w:rsidRPr="00231F49">
        <w:rPr>
          <w:lang w:val="lv-LV"/>
        </w:rPr>
        <w:t>5.8. personai ir tiesības iesniegt sūdzību Datu valsts inspekcijai.</w:t>
      </w:r>
    </w:p>
    <w:p w14:paraId="00000199" w14:textId="77777777" w:rsidR="00725000" w:rsidRPr="00231F49" w:rsidRDefault="00725000">
      <w:pPr>
        <w:spacing w:after="0" w:line="240" w:lineRule="auto"/>
        <w:ind w:firstLine="300"/>
        <w:rPr>
          <w:lang w:val="lv-LV"/>
        </w:rPr>
      </w:pPr>
    </w:p>
    <w:p w14:paraId="0000019B" w14:textId="77777777" w:rsidR="00725000" w:rsidRPr="00231F49" w:rsidRDefault="007879E7">
      <w:pPr>
        <w:spacing w:after="0" w:line="240" w:lineRule="auto"/>
        <w:ind w:firstLine="300"/>
        <w:rPr>
          <w:lang w:val="lv-LV"/>
        </w:rPr>
      </w:pPr>
      <w:r w:rsidRPr="00231F49">
        <w:rPr>
          <w:lang w:val="lv-LV"/>
        </w:rPr>
        <w:t xml:space="preserve">6. pilnvaro projekta iesniedzēju uzņemties līgumsaistības ar Latvijas Zinātnes padomi un pārstāvēt sadarbības partneri visos ar </w:t>
      </w:r>
      <w:r w:rsidRPr="00231F49">
        <w:rPr>
          <w:lang w:val="lv-LV"/>
        </w:rPr>
        <w:t>projekta īstenošanu saistītajos jautājumos;</w:t>
      </w:r>
    </w:p>
    <w:p w14:paraId="0000019C" w14:textId="77777777" w:rsidR="00725000" w:rsidRPr="00231F49" w:rsidRDefault="00725000">
      <w:pPr>
        <w:spacing w:after="0" w:line="240" w:lineRule="auto"/>
        <w:ind w:firstLine="300"/>
        <w:rPr>
          <w:lang w:val="lv-LV"/>
        </w:rPr>
      </w:pPr>
    </w:p>
    <w:p w14:paraId="0000019D" w14:textId="77777777" w:rsidR="00725000" w:rsidRPr="00231F49" w:rsidRDefault="007879E7">
      <w:pPr>
        <w:spacing w:after="0" w:line="240" w:lineRule="auto"/>
        <w:ind w:firstLine="300"/>
        <w:rPr>
          <w:lang w:val="lv-LV"/>
        </w:rPr>
      </w:pPr>
      <w:r w:rsidRPr="00231F49">
        <w:rPr>
          <w:lang w:val="lv-LV"/>
        </w:rPr>
        <w:t>7. apņemas līdzdarboties padomes organizētajos projektu monitoringa un komunikācijas pasākumos atbilstoši nolikuma 68. punktam.</w:t>
      </w:r>
    </w:p>
    <w:p w14:paraId="0000019E" w14:textId="77777777" w:rsidR="00725000" w:rsidRPr="00231F49" w:rsidRDefault="00725000">
      <w:pPr>
        <w:spacing w:after="0" w:line="240" w:lineRule="auto"/>
        <w:ind w:firstLine="300"/>
        <w:rPr>
          <w:lang w:val="lv-LV"/>
        </w:rPr>
      </w:pPr>
    </w:p>
    <w:tbl>
      <w:tblPr>
        <w:tblStyle w:val="a7"/>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725000" w:rsidRPr="00231F49" w14:paraId="3DA92E29" w14:textId="77777777">
        <w:tc>
          <w:tcPr>
            <w:tcW w:w="2640" w:type="dxa"/>
          </w:tcPr>
          <w:p w14:paraId="0000019F" w14:textId="77777777" w:rsidR="00725000" w:rsidRPr="00231F49" w:rsidRDefault="007879E7">
            <w:pPr>
              <w:pBdr>
                <w:top w:val="nil"/>
                <w:left w:val="nil"/>
                <w:bottom w:val="nil"/>
                <w:right w:val="nil"/>
                <w:between w:val="nil"/>
              </w:pBdr>
              <w:tabs>
                <w:tab w:val="left" w:pos="0"/>
              </w:tabs>
              <w:rPr>
                <w:color w:val="000000"/>
                <w:sz w:val="22"/>
                <w:szCs w:val="22"/>
                <w:lang w:val="lv-LV"/>
              </w:rPr>
            </w:pPr>
            <w:r w:rsidRPr="00231F49">
              <w:rPr>
                <w:b/>
                <w:color w:val="000000"/>
                <w:sz w:val="22"/>
                <w:szCs w:val="22"/>
                <w:lang w:val="lv-LV"/>
              </w:rPr>
              <w:t>Projekta sadarbības partneris</w:t>
            </w:r>
            <w:r w:rsidRPr="00231F49">
              <w:rPr>
                <w:color w:val="000000"/>
                <w:sz w:val="22"/>
                <w:szCs w:val="22"/>
                <w:lang w:val="lv-LV"/>
              </w:rPr>
              <w:t>:</w:t>
            </w:r>
          </w:p>
          <w:p w14:paraId="000001A0" w14:textId="77777777" w:rsidR="00725000" w:rsidRPr="00231F49" w:rsidRDefault="00725000">
            <w:pPr>
              <w:tabs>
                <w:tab w:val="left" w:pos="0"/>
              </w:tabs>
              <w:rPr>
                <w:sz w:val="22"/>
                <w:szCs w:val="22"/>
                <w:lang w:val="lv-LV"/>
              </w:rPr>
            </w:pPr>
          </w:p>
        </w:tc>
        <w:tc>
          <w:tcPr>
            <w:tcW w:w="7561" w:type="dxa"/>
            <w:tcBorders>
              <w:bottom w:val="single" w:sz="4" w:space="0" w:color="000000"/>
            </w:tcBorders>
          </w:tcPr>
          <w:p w14:paraId="000001A1" w14:textId="77777777" w:rsidR="00725000" w:rsidRPr="00231F49" w:rsidRDefault="00725000">
            <w:pPr>
              <w:pBdr>
                <w:bottom w:val="single" w:sz="12" w:space="1" w:color="000000"/>
              </w:pBdr>
              <w:tabs>
                <w:tab w:val="left" w:pos="349"/>
                <w:tab w:val="left" w:pos="525"/>
                <w:tab w:val="left" w:pos="4448"/>
              </w:tabs>
              <w:ind w:left="54"/>
              <w:jc w:val="right"/>
              <w:rPr>
                <w:sz w:val="22"/>
                <w:szCs w:val="22"/>
                <w:lang w:val="lv-LV"/>
              </w:rPr>
            </w:pPr>
          </w:p>
          <w:p w14:paraId="000001A2" w14:textId="77777777" w:rsidR="00725000" w:rsidRPr="00231F49" w:rsidRDefault="007879E7">
            <w:pPr>
              <w:pBdr>
                <w:bottom w:val="single" w:sz="12" w:space="1" w:color="000000"/>
              </w:pBdr>
              <w:tabs>
                <w:tab w:val="left" w:pos="349"/>
                <w:tab w:val="left" w:pos="525"/>
                <w:tab w:val="left" w:pos="4448"/>
              </w:tabs>
              <w:ind w:left="54"/>
              <w:jc w:val="right"/>
              <w:rPr>
                <w:sz w:val="22"/>
                <w:szCs w:val="22"/>
                <w:lang w:val="lv-LV"/>
              </w:rPr>
            </w:pPr>
            <w:r w:rsidRPr="00231F49">
              <w:rPr>
                <w:sz w:val="22"/>
                <w:szCs w:val="22"/>
                <w:lang w:val="lv-LV"/>
              </w:rPr>
              <w:t xml:space="preserve"> ____.____.2020.</w:t>
            </w:r>
          </w:p>
          <w:p w14:paraId="000001A3" w14:textId="77777777" w:rsidR="00725000" w:rsidRPr="00231F49" w:rsidRDefault="007879E7">
            <w:pPr>
              <w:tabs>
                <w:tab w:val="left" w:pos="349"/>
                <w:tab w:val="left" w:pos="525"/>
                <w:tab w:val="center" w:pos="3445"/>
                <w:tab w:val="left" w:pos="4830"/>
              </w:tabs>
              <w:ind w:left="54"/>
              <w:rPr>
                <w:i/>
                <w:sz w:val="22"/>
                <w:szCs w:val="22"/>
                <w:lang w:val="lv-LV"/>
              </w:rPr>
            </w:pPr>
            <w:r w:rsidRPr="00231F49">
              <w:rPr>
                <w:i/>
                <w:sz w:val="22"/>
                <w:szCs w:val="22"/>
                <w:lang w:val="lv-LV"/>
              </w:rPr>
              <w:t xml:space="preserve">                           (paraksts*)</w:t>
            </w:r>
            <w:r w:rsidRPr="00231F49">
              <w:rPr>
                <w:i/>
                <w:sz w:val="22"/>
                <w:szCs w:val="22"/>
                <w:lang w:val="lv-LV"/>
              </w:rPr>
              <w:tab/>
              <w:t xml:space="preserve">                                   (datums)</w:t>
            </w:r>
          </w:p>
        </w:tc>
      </w:tr>
      <w:tr w:rsidR="00725000" w:rsidRPr="00231F49" w14:paraId="1E5CB3FD" w14:textId="77777777">
        <w:tc>
          <w:tcPr>
            <w:tcW w:w="2640" w:type="dxa"/>
          </w:tcPr>
          <w:p w14:paraId="000001A4" w14:textId="77777777" w:rsidR="00725000" w:rsidRPr="00231F49" w:rsidRDefault="007879E7">
            <w:pPr>
              <w:tabs>
                <w:tab w:val="left" w:pos="0"/>
              </w:tabs>
              <w:rPr>
                <w:sz w:val="22"/>
                <w:szCs w:val="22"/>
                <w:lang w:val="lv-LV"/>
              </w:rPr>
            </w:pPr>
            <w:r w:rsidRPr="00231F49">
              <w:rPr>
                <w:sz w:val="22"/>
                <w:szCs w:val="22"/>
                <w:lang w:val="lv-LV"/>
              </w:rPr>
              <w:t>Vārds, uzvārds</w:t>
            </w:r>
          </w:p>
        </w:tc>
        <w:tc>
          <w:tcPr>
            <w:tcW w:w="7561" w:type="dxa"/>
            <w:tcBorders>
              <w:top w:val="single" w:sz="4" w:space="0" w:color="000000"/>
            </w:tcBorders>
          </w:tcPr>
          <w:p w14:paraId="000001A5" w14:textId="77777777" w:rsidR="00725000" w:rsidRPr="00231F49" w:rsidRDefault="00725000">
            <w:pPr>
              <w:pStyle w:val="Heading4"/>
              <w:tabs>
                <w:tab w:val="left" w:pos="349"/>
                <w:tab w:val="left" w:pos="525"/>
              </w:tabs>
              <w:ind w:left="54"/>
              <w:rPr>
                <w:color w:val="000000"/>
                <w:sz w:val="22"/>
                <w:szCs w:val="22"/>
                <w:lang w:val="lv-LV"/>
              </w:rPr>
            </w:pPr>
          </w:p>
        </w:tc>
      </w:tr>
      <w:tr w:rsidR="00725000" w:rsidRPr="00231F49" w14:paraId="6571A343" w14:textId="77777777">
        <w:tc>
          <w:tcPr>
            <w:tcW w:w="2640" w:type="dxa"/>
          </w:tcPr>
          <w:p w14:paraId="000001A6" w14:textId="77777777" w:rsidR="00725000" w:rsidRPr="00231F49" w:rsidRDefault="007879E7">
            <w:pPr>
              <w:tabs>
                <w:tab w:val="left" w:pos="0"/>
              </w:tabs>
              <w:rPr>
                <w:sz w:val="22"/>
                <w:szCs w:val="22"/>
                <w:lang w:val="lv-LV"/>
              </w:rPr>
            </w:pPr>
            <w:r w:rsidRPr="00231F49">
              <w:rPr>
                <w:sz w:val="22"/>
                <w:szCs w:val="22"/>
                <w:lang w:val="lv-LV"/>
              </w:rPr>
              <w:t>Ieņemamais amats</w:t>
            </w:r>
          </w:p>
        </w:tc>
        <w:tc>
          <w:tcPr>
            <w:tcW w:w="7561" w:type="dxa"/>
          </w:tcPr>
          <w:p w14:paraId="000001A7" w14:textId="77777777" w:rsidR="00725000" w:rsidRPr="00231F49" w:rsidRDefault="00725000">
            <w:pPr>
              <w:tabs>
                <w:tab w:val="left" w:pos="349"/>
                <w:tab w:val="left" w:pos="525"/>
              </w:tabs>
              <w:ind w:left="54"/>
              <w:rPr>
                <w:i/>
                <w:sz w:val="22"/>
                <w:szCs w:val="22"/>
                <w:lang w:val="lv-LV"/>
              </w:rPr>
            </w:pPr>
          </w:p>
        </w:tc>
      </w:tr>
      <w:tr w:rsidR="00725000" w:rsidRPr="00231F49" w14:paraId="53911D93" w14:textId="77777777">
        <w:tc>
          <w:tcPr>
            <w:tcW w:w="2640" w:type="dxa"/>
          </w:tcPr>
          <w:p w14:paraId="000001A8" w14:textId="77777777" w:rsidR="00725000" w:rsidRPr="00231F49" w:rsidRDefault="007879E7">
            <w:pPr>
              <w:tabs>
                <w:tab w:val="left" w:pos="0"/>
              </w:tabs>
              <w:rPr>
                <w:sz w:val="22"/>
                <w:szCs w:val="22"/>
                <w:lang w:val="lv-LV"/>
              </w:rPr>
            </w:pPr>
            <w:r w:rsidRPr="00231F49">
              <w:rPr>
                <w:sz w:val="22"/>
                <w:szCs w:val="22"/>
                <w:lang w:val="lv-LV"/>
              </w:rPr>
              <w:t>Kontaktinformācija</w:t>
            </w:r>
          </w:p>
        </w:tc>
        <w:tc>
          <w:tcPr>
            <w:tcW w:w="7561" w:type="dxa"/>
          </w:tcPr>
          <w:p w14:paraId="000001A9"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231F49">
              <w:rPr>
                <w:color w:val="000000"/>
                <w:sz w:val="22"/>
                <w:szCs w:val="22"/>
                <w:lang w:val="lv-LV"/>
              </w:rPr>
              <w:t>Tālrunis</w:t>
            </w:r>
          </w:p>
        </w:tc>
      </w:tr>
      <w:tr w:rsidR="00725000" w:rsidRPr="00231F49" w14:paraId="01288140" w14:textId="77777777">
        <w:tc>
          <w:tcPr>
            <w:tcW w:w="2640" w:type="dxa"/>
          </w:tcPr>
          <w:p w14:paraId="000001AA" w14:textId="77777777" w:rsidR="00725000" w:rsidRPr="00231F49" w:rsidRDefault="00725000">
            <w:pPr>
              <w:tabs>
                <w:tab w:val="left" w:pos="0"/>
              </w:tabs>
              <w:rPr>
                <w:sz w:val="22"/>
                <w:szCs w:val="22"/>
                <w:lang w:val="lv-LV"/>
              </w:rPr>
            </w:pPr>
          </w:p>
        </w:tc>
        <w:tc>
          <w:tcPr>
            <w:tcW w:w="7561" w:type="dxa"/>
          </w:tcPr>
          <w:p w14:paraId="000001AB" w14:textId="77777777" w:rsidR="00725000" w:rsidRPr="00231F49" w:rsidRDefault="007879E7">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231F49">
              <w:rPr>
                <w:color w:val="000000"/>
                <w:sz w:val="22"/>
                <w:szCs w:val="22"/>
                <w:lang w:val="lv-LV"/>
              </w:rPr>
              <w:t>E-pasts</w:t>
            </w:r>
          </w:p>
        </w:tc>
      </w:tr>
    </w:tbl>
    <w:p w14:paraId="000001AD" w14:textId="77777777" w:rsidR="00725000" w:rsidRPr="00231F49" w:rsidRDefault="007879E7">
      <w:pPr>
        <w:spacing w:after="160" w:line="259" w:lineRule="auto"/>
        <w:jc w:val="left"/>
        <w:rPr>
          <w:lang w:val="lv-LV"/>
        </w:rPr>
        <w:sectPr w:rsidR="00725000" w:rsidRPr="00231F49">
          <w:headerReference w:type="default" r:id="rId11"/>
          <w:footerReference w:type="default" r:id="rId12"/>
          <w:pgSz w:w="12240" w:h="15840"/>
          <w:pgMar w:top="851" w:right="1134" w:bottom="851" w:left="1134" w:header="720" w:footer="720" w:gutter="0"/>
          <w:pgNumType w:start="1"/>
          <w:cols w:space="720" w:equalWidth="0">
            <w:col w:w="8640"/>
          </w:cols>
        </w:sectPr>
      </w:pPr>
      <w:r w:rsidRPr="00231F49">
        <w:rPr>
          <w:lang w:val="lv-LV"/>
        </w:rPr>
        <w:t>*Ja dokuments parakstīts ar drošu elektronisko parakstu, šeit paraksts nav nepieciešams .</w:t>
      </w:r>
    </w:p>
    <w:p w14:paraId="000001AE" w14:textId="77777777" w:rsidR="00725000" w:rsidRPr="00231F49" w:rsidRDefault="007879E7">
      <w:pPr>
        <w:pStyle w:val="Heading1"/>
      </w:pPr>
      <w:bookmarkStart w:id="10" w:name="_heading=h.17dp8vu" w:colFirst="0" w:colLast="0"/>
      <w:bookmarkEnd w:id="10"/>
      <w:r w:rsidRPr="00231F49">
        <w:lastRenderedPageBreak/>
        <w:t>F daļa Finanšu apgrozījuma pārskata veidlapa</w:t>
      </w:r>
    </w:p>
    <w:p w14:paraId="000001AF" w14:textId="77777777" w:rsidR="00725000" w:rsidRPr="00231F49" w:rsidRDefault="007879E7">
      <w:pPr>
        <w:spacing w:after="0" w:line="240" w:lineRule="auto"/>
        <w:rPr>
          <w:b/>
          <w:color w:val="000000"/>
          <w:lang w:val="lv-LV"/>
        </w:rPr>
      </w:pPr>
      <w:r w:rsidRPr="00231F49">
        <w:rPr>
          <w:b/>
          <w:color w:val="000000"/>
          <w:lang w:val="lv-LV"/>
        </w:rPr>
        <w:t>1. 2019. gada izdevumi</w:t>
      </w:r>
      <w:r w:rsidRPr="00231F49">
        <w:rPr>
          <w:b/>
          <w:color w:val="000000"/>
          <w:vertAlign w:val="superscript"/>
          <w:lang w:val="lv-LV"/>
        </w:rPr>
        <w:t>1</w:t>
      </w:r>
      <w:r w:rsidRPr="00231F49">
        <w:rPr>
          <w:b/>
          <w:color w:val="000000"/>
          <w:lang w:val="lv-LV"/>
        </w:rPr>
        <w:t xml:space="preserve"> sadalījumā pa ekonomiskās klasifikācijas kodiem (EKK) un dimensijām: darbības raksturs un darbība</w:t>
      </w:r>
      <w:r w:rsidRPr="00231F49">
        <w:rPr>
          <w:b/>
          <w:color w:val="000000"/>
          <w:lang w:val="lv-LV"/>
        </w:rPr>
        <w:t>s veids</w:t>
      </w:r>
      <w:r w:rsidRPr="00231F49">
        <w:rPr>
          <w:b/>
          <w:color w:val="000000"/>
          <w:vertAlign w:val="superscript"/>
          <w:lang w:val="lv-LV"/>
        </w:rPr>
        <w:t>2</w:t>
      </w:r>
    </w:p>
    <w:tbl>
      <w:tblPr>
        <w:tblStyle w:val="a8"/>
        <w:tblW w:w="15026" w:type="dxa"/>
        <w:tblInd w:w="-5" w:type="dxa"/>
        <w:tblLayout w:type="fixed"/>
        <w:tblLook w:val="0400" w:firstRow="0" w:lastRow="0" w:firstColumn="0"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725000" w:rsidRPr="00231F49" w14:paraId="05D928E0" w14:textId="77777777" w:rsidTr="00231F49">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1B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EKK</w:t>
            </w:r>
          </w:p>
        </w:tc>
        <w:tc>
          <w:tcPr>
            <w:tcW w:w="6521" w:type="dxa"/>
            <w:gridSpan w:val="8"/>
            <w:tcBorders>
              <w:top w:val="single" w:sz="4" w:space="0" w:color="000000"/>
              <w:left w:val="nil"/>
              <w:bottom w:val="single" w:sz="4" w:space="0" w:color="000000"/>
              <w:right w:val="single" w:sz="4" w:space="0" w:color="000000"/>
            </w:tcBorders>
            <w:shd w:val="clear" w:color="auto" w:fill="FFFFFF"/>
            <w:vAlign w:val="bottom"/>
          </w:tcPr>
          <w:p w14:paraId="000001B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1B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000001B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1C2" w14:textId="77777777" w:rsidR="00725000" w:rsidRPr="00231F49" w:rsidRDefault="007879E7">
            <w:pPr>
              <w:spacing w:after="0" w:line="240" w:lineRule="auto"/>
              <w:jc w:val="center"/>
              <w:rPr>
                <w:b/>
                <w:color w:val="000000"/>
                <w:sz w:val="16"/>
                <w:szCs w:val="16"/>
                <w:lang w:val="lv-LV"/>
              </w:rPr>
            </w:pPr>
            <w:r w:rsidRPr="00231F49">
              <w:rPr>
                <w:b/>
                <w:color w:val="000000"/>
                <w:sz w:val="16"/>
                <w:szCs w:val="16"/>
                <w:lang w:val="lv-LV"/>
              </w:rPr>
              <w:t>KOPĀ</w:t>
            </w:r>
          </w:p>
        </w:tc>
      </w:tr>
      <w:tr w:rsidR="00725000" w:rsidRPr="00231F49" w14:paraId="7701DE02" w14:textId="77777777" w:rsidTr="00231F49">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C3" w14:textId="77777777" w:rsidR="00725000" w:rsidRPr="00231F49" w:rsidRDefault="00725000">
            <w:pPr>
              <w:widowControl w:val="0"/>
              <w:pBdr>
                <w:top w:val="nil"/>
                <w:left w:val="nil"/>
                <w:bottom w:val="nil"/>
                <w:right w:val="nil"/>
                <w:between w:val="nil"/>
              </w:pBdr>
              <w:spacing w:after="0"/>
              <w:jc w:val="left"/>
              <w:rPr>
                <w:b/>
                <w:color w:val="000000"/>
                <w:sz w:val="16"/>
                <w:szCs w:val="16"/>
                <w:lang w:val="lv-LV"/>
              </w:rPr>
            </w:pPr>
          </w:p>
        </w:tc>
        <w:tc>
          <w:tcPr>
            <w:tcW w:w="4412" w:type="dxa"/>
            <w:gridSpan w:val="5"/>
            <w:tcBorders>
              <w:top w:val="single" w:sz="4" w:space="0" w:color="000000"/>
              <w:left w:val="nil"/>
              <w:bottom w:val="single" w:sz="4" w:space="0" w:color="000000"/>
              <w:right w:val="single" w:sz="4" w:space="0" w:color="000000"/>
            </w:tcBorders>
            <w:shd w:val="clear" w:color="auto" w:fill="FFFFFF"/>
            <w:vAlign w:val="bottom"/>
          </w:tcPr>
          <w:p w14:paraId="000001C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pamatdarbība</w:t>
            </w:r>
          </w:p>
        </w:tc>
        <w:tc>
          <w:tcPr>
            <w:tcW w:w="696" w:type="dxa"/>
            <w:vMerge w:val="restart"/>
            <w:tcBorders>
              <w:top w:val="nil"/>
              <w:left w:val="single" w:sz="4" w:space="0" w:color="000000"/>
              <w:bottom w:val="single" w:sz="4" w:space="0" w:color="000000"/>
              <w:right w:val="single" w:sz="4" w:space="0" w:color="000000"/>
            </w:tcBorders>
            <w:shd w:val="clear" w:color="auto" w:fill="FFFFFF"/>
            <w:vAlign w:val="bottom"/>
          </w:tcPr>
          <w:p w14:paraId="000001C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cita darbība</w:t>
            </w:r>
          </w:p>
        </w:tc>
        <w:tc>
          <w:tcPr>
            <w:tcW w:w="704" w:type="dxa"/>
            <w:vMerge w:val="restart"/>
            <w:tcBorders>
              <w:top w:val="nil"/>
              <w:left w:val="single" w:sz="4" w:space="0" w:color="000000"/>
              <w:bottom w:val="single" w:sz="4" w:space="0" w:color="000000"/>
              <w:right w:val="single" w:sz="4" w:space="0" w:color="000000"/>
            </w:tcBorders>
            <w:shd w:val="clear" w:color="auto" w:fill="FFFFFF"/>
            <w:vAlign w:val="bottom"/>
          </w:tcPr>
          <w:p w14:paraId="000001C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000001C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CC"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000001C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1D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1D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000001D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D5"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1DAEDB41" w14:textId="77777777" w:rsidTr="00231F49">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D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000001D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Izglītība**</w:t>
            </w:r>
          </w:p>
        </w:tc>
        <w:tc>
          <w:tcPr>
            <w:tcW w:w="2474" w:type="dxa"/>
            <w:gridSpan w:val="3"/>
            <w:tcBorders>
              <w:top w:val="single" w:sz="4" w:space="0" w:color="000000"/>
              <w:left w:val="nil"/>
              <w:bottom w:val="single" w:sz="4" w:space="0" w:color="000000"/>
              <w:right w:val="single" w:sz="4" w:space="0" w:color="000000"/>
            </w:tcBorders>
            <w:shd w:val="clear" w:color="auto" w:fill="FFFFFF"/>
            <w:vAlign w:val="bottom"/>
          </w:tcPr>
          <w:p w14:paraId="000001D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auto" w:fill="FFFFFF"/>
            <w:vAlign w:val="center"/>
          </w:tcPr>
          <w:p w14:paraId="000001D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zināšanu un tehnoloģiju pārnese****</w:t>
            </w: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000001DC"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000001DD"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000001DE"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DF"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000001E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000001E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000001E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1E5"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1E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1E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E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581E0F13" w14:textId="77777777" w:rsidTr="00231F49">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E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1EA"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1E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000001E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w:t>
            </w:r>
          </w:p>
        </w:tc>
        <w:tc>
          <w:tcPr>
            <w:tcW w:w="874" w:type="dxa"/>
            <w:tcBorders>
              <w:top w:val="nil"/>
              <w:left w:val="nil"/>
              <w:bottom w:val="single" w:sz="4" w:space="0" w:color="000000"/>
              <w:right w:val="single" w:sz="4" w:space="0" w:color="000000"/>
            </w:tcBorders>
            <w:shd w:val="clear" w:color="auto" w:fill="FFFFFF"/>
            <w:vAlign w:val="bottom"/>
          </w:tcPr>
          <w:p w14:paraId="000001E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000001EE"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000001EF"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000001F0"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000001F1"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F2"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1F3"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1F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000001F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000001F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1F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1F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1F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1FA"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FB"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14352A2A" w14:textId="77777777" w:rsidTr="00231F49">
        <w:trPr>
          <w:trHeight w:val="558"/>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1FC"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1FD"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1F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funda-</w:t>
            </w:r>
          </w:p>
          <w:p w14:paraId="000001F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0000020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rūpnie-</w:t>
            </w:r>
          </w:p>
          <w:p w14:paraId="0000020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ciskie pētījumi</w:t>
            </w:r>
          </w:p>
        </w:tc>
        <w:tc>
          <w:tcPr>
            <w:tcW w:w="874" w:type="dxa"/>
            <w:tcBorders>
              <w:top w:val="nil"/>
              <w:left w:val="single" w:sz="4" w:space="0" w:color="000000"/>
              <w:bottom w:val="single" w:sz="4" w:space="0" w:color="000000"/>
              <w:right w:val="single" w:sz="4" w:space="0" w:color="000000"/>
            </w:tcBorders>
            <w:shd w:val="clear" w:color="auto" w:fill="FFFFFF"/>
            <w:vAlign w:val="bottom"/>
          </w:tcPr>
          <w:p w14:paraId="0000020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eksperi-</w:t>
            </w:r>
          </w:p>
          <w:p w14:paraId="0000020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mentālā izstrāde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00000204"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00000205"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0000020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0000020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0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20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20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funda-</w:t>
            </w:r>
          </w:p>
          <w:p w14:paraId="0000020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0000020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rūpnie-</w:t>
            </w:r>
          </w:p>
          <w:p w14:paraId="0000020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ciskie pētījumi</w:t>
            </w:r>
          </w:p>
        </w:tc>
        <w:tc>
          <w:tcPr>
            <w:tcW w:w="850" w:type="dxa"/>
            <w:tcBorders>
              <w:top w:val="nil"/>
              <w:left w:val="single" w:sz="4" w:space="0" w:color="000000"/>
              <w:bottom w:val="single" w:sz="4" w:space="0" w:color="000000"/>
              <w:right w:val="single" w:sz="4" w:space="0" w:color="000000"/>
            </w:tcBorders>
            <w:shd w:val="clear" w:color="auto" w:fill="FFFFFF"/>
            <w:vAlign w:val="bottom"/>
          </w:tcPr>
          <w:p w14:paraId="0000020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eksperi-</w:t>
            </w:r>
          </w:p>
          <w:p w14:paraId="0000020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210"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11"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12"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213"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14"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569F5410" w14:textId="77777777" w:rsidTr="00231F49">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00000215" w14:textId="77777777" w:rsidR="00725000" w:rsidRPr="00231F49" w:rsidRDefault="007879E7">
            <w:pPr>
              <w:spacing w:after="0" w:line="240" w:lineRule="auto"/>
              <w:jc w:val="left"/>
              <w:rPr>
                <w:rFonts w:ascii="Calibri" w:eastAsia="Calibri" w:hAnsi="Calibri" w:cs="Calibri"/>
                <w:color w:val="000000"/>
                <w:sz w:val="16"/>
                <w:szCs w:val="16"/>
                <w:lang w:val="lv-LV"/>
              </w:rPr>
            </w:pPr>
            <w:r w:rsidRPr="00231F49">
              <w:rPr>
                <w:rFonts w:ascii="Calibri" w:eastAsia="Calibri" w:hAnsi="Calibri" w:cs="Calibri"/>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1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0000021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0000021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21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0000021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0000021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0000021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1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1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1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0000022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0000022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22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2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2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2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2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2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r w:rsidR="00725000" w:rsidRPr="00231F49" w14:paraId="3968DC9A" w14:textId="77777777" w:rsidTr="00231F49">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0000022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2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2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0000022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74" w:type="dxa"/>
            <w:tcBorders>
              <w:top w:val="nil"/>
              <w:left w:val="single" w:sz="4" w:space="0" w:color="000000"/>
              <w:bottom w:val="single" w:sz="4" w:space="0" w:color="000000"/>
              <w:right w:val="single" w:sz="4" w:space="0" w:color="000000"/>
            </w:tcBorders>
            <w:shd w:val="clear" w:color="auto" w:fill="auto"/>
            <w:vAlign w:val="bottom"/>
          </w:tcPr>
          <w:p w14:paraId="0000022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0000022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0000022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0000022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3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3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3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3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3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single" w:sz="4" w:space="0" w:color="000000"/>
              <w:bottom w:val="single" w:sz="4" w:space="0" w:color="000000"/>
              <w:right w:val="single" w:sz="4" w:space="0" w:color="000000"/>
            </w:tcBorders>
            <w:shd w:val="clear" w:color="auto" w:fill="auto"/>
            <w:vAlign w:val="bottom"/>
          </w:tcPr>
          <w:p w14:paraId="0000023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3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3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3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3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3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r w:rsidR="00725000" w:rsidRPr="00231F49" w14:paraId="06E3E447" w14:textId="77777777" w:rsidTr="00231F49">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0000023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3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3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0000023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74" w:type="dxa"/>
            <w:tcBorders>
              <w:top w:val="nil"/>
              <w:left w:val="nil"/>
              <w:bottom w:val="single" w:sz="4" w:space="0" w:color="000000"/>
              <w:right w:val="single" w:sz="4" w:space="0" w:color="000000"/>
            </w:tcBorders>
            <w:shd w:val="clear" w:color="auto" w:fill="auto"/>
            <w:vAlign w:val="bottom"/>
          </w:tcPr>
          <w:p w14:paraId="0000023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0000024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0000024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0000024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4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4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4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4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4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4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4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4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4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4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4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bl>
    <w:p w14:paraId="0000024E" w14:textId="77777777" w:rsidR="00725000" w:rsidRPr="00231F49" w:rsidRDefault="007879E7">
      <w:pPr>
        <w:spacing w:after="0" w:line="240" w:lineRule="auto"/>
        <w:jc w:val="left"/>
        <w:rPr>
          <w:color w:val="000000"/>
          <w:sz w:val="16"/>
          <w:szCs w:val="16"/>
          <w:lang w:val="lv-LV"/>
        </w:rPr>
      </w:pPr>
      <w:r w:rsidRPr="00231F49">
        <w:rPr>
          <w:color w:val="000000"/>
          <w:sz w:val="16"/>
          <w:szCs w:val="16"/>
          <w:lang w:val="lv-LV"/>
        </w:rPr>
        <w:t>1 - atbilstība MK 27.12.2005. noteikumu Nr. 1031" Noteikumi par budžetu izdevumu klasifikāciju atbilstoši ekonomiskajām kategorijām" nosacījumiem</w:t>
      </w:r>
    </w:p>
    <w:p w14:paraId="0000024F" w14:textId="77777777" w:rsidR="00725000" w:rsidRPr="00231F49" w:rsidRDefault="007879E7">
      <w:pPr>
        <w:spacing w:after="160" w:line="240" w:lineRule="auto"/>
        <w:jc w:val="left"/>
        <w:rPr>
          <w:color w:val="000000"/>
          <w:sz w:val="16"/>
          <w:szCs w:val="16"/>
          <w:lang w:val="lv-LV"/>
        </w:rPr>
      </w:pPr>
      <w:r w:rsidRPr="00231F49">
        <w:rPr>
          <w:color w:val="000000"/>
          <w:sz w:val="16"/>
          <w:szCs w:val="16"/>
          <w:lang w:val="lv-LV"/>
        </w:rPr>
        <w:t>2 - nepieciešamības gadījumā iespējams papildināt ar kolonām, sniedzot informāciju par papildu darbībām</w:t>
      </w:r>
    </w:p>
    <w:p w14:paraId="00000250" w14:textId="77777777" w:rsidR="00725000" w:rsidRPr="00231F49" w:rsidRDefault="007879E7">
      <w:pPr>
        <w:spacing w:after="0" w:line="240" w:lineRule="auto"/>
        <w:jc w:val="left"/>
        <w:rPr>
          <w:b/>
          <w:color w:val="000000"/>
          <w:lang w:val="lv-LV"/>
        </w:rPr>
      </w:pPr>
      <w:r w:rsidRPr="00231F49">
        <w:rPr>
          <w:b/>
          <w:color w:val="000000"/>
          <w:lang w:val="lv-LV"/>
        </w:rPr>
        <w:t>2. 2019. gada ieņēmumi</w:t>
      </w:r>
      <w:r w:rsidRPr="00231F49">
        <w:rPr>
          <w:b/>
          <w:color w:val="000000"/>
          <w:vertAlign w:val="superscript"/>
          <w:lang w:val="lv-LV"/>
        </w:rPr>
        <w:t>3</w:t>
      </w:r>
      <w:r w:rsidRPr="00231F49">
        <w:rPr>
          <w:b/>
          <w:color w:val="000000"/>
          <w:lang w:val="lv-LV"/>
        </w:rPr>
        <w:t xml:space="preserve"> sadalījumā pa ekonomiskās klasifikācijas kodiem (EKK) un dimensijām: darbības raksturs un darbības veids</w:t>
      </w:r>
      <w:r w:rsidRPr="00231F49">
        <w:rPr>
          <w:b/>
          <w:color w:val="000000"/>
          <w:vertAlign w:val="superscript"/>
          <w:lang w:val="lv-LV"/>
        </w:rPr>
        <w:t>4</w:t>
      </w:r>
    </w:p>
    <w:tbl>
      <w:tblPr>
        <w:tblStyle w:val="a9"/>
        <w:tblW w:w="15026" w:type="dxa"/>
        <w:tblInd w:w="-5" w:type="dxa"/>
        <w:tblLayout w:type="fixed"/>
        <w:tblLook w:val="0400" w:firstRow="0" w:lastRow="0" w:firstColumn="0"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725000" w:rsidRPr="00231F49" w14:paraId="6FB93395" w14:textId="77777777" w:rsidTr="00231F49">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25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EKK</w:t>
            </w:r>
          </w:p>
        </w:tc>
        <w:tc>
          <w:tcPr>
            <w:tcW w:w="6520" w:type="dxa"/>
            <w:gridSpan w:val="8"/>
            <w:tcBorders>
              <w:top w:val="single" w:sz="4" w:space="0" w:color="000000"/>
              <w:left w:val="nil"/>
              <w:bottom w:val="single" w:sz="4" w:space="0" w:color="000000"/>
              <w:right w:val="single" w:sz="4" w:space="0" w:color="000000"/>
            </w:tcBorders>
            <w:shd w:val="clear" w:color="auto" w:fill="FFFFFF"/>
            <w:vAlign w:val="bottom"/>
          </w:tcPr>
          <w:p w14:paraId="0000025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25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0000025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0000263" w14:textId="77777777" w:rsidR="00725000" w:rsidRPr="00231F49" w:rsidRDefault="007879E7">
            <w:pPr>
              <w:spacing w:after="0" w:line="240" w:lineRule="auto"/>
              <w:jc w:val="center"/>
              <w:rPr>
                <w:b/>
                <w:color w:val="000000"/>
                <w:sz w:val="16"/>
                <w:szCs w:val="16"/>
                <w:lang w:val="lv-LV"/>
              </w:rPr>
            </w:pPr>
            <w:r w:rsidRPr="00231F49">
              <w:rPr>
                <w:b/>
                <w:color w:val="000000"/>
                <w:sz w:val="16"/>
                <w:szCs w:val="16"/>
                <w:lang w:val="lv-LV"/>
              </w:rPr>
              <w:t>KOPĀ</w:t>
            </w:r>
          </w:p>
        </w:tc>
      </w:tr>
      <w:tr w:rsidR="00725000" w:rsidRPr="00231F49" w14:paraId="2EFCD962" w14:textId="77777777" w:rsidTr="00231F49">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64" w14:textId="77777777" w:rsidR="00725000" w:rsidRPr="00231F49" w:rsidRDefault="00725000">
            <w:pPr>
              <w:widowControl w:val="0"/>
              <w:pBdr>
                <w:top w:val="nil"/>
                <w:left w:val="nil"/>
                <w:bottom w:val="nil"/>
                <w:right w:val="nil"/>
                <w:between w:val="nil"/>
              </w:pBdr>
              <w:spacing w:after="0"/>
              <w:jc w:val="left"/>
              <w:rPr>
                <w:b/>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0000026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26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26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w:t>
            </w:r>
          </w:p>
        </w:tc>
        <w:tc>
          <w:tcPr>
            <w:tcW w:w="708" w:type="dxa"/>
            <w:vMerge w:val="restart"/>
            <w:tcBorders>
              <w:top w:val="nil"/>
              <w:left w:val="single" w:sz="4" w:space="0" w:color="000000"/>
              <w:bottom w:val="single" w:sz="4" w:space="0" w:color="000000"/>
              <w:right w:val="single" w:sz="4" w:space="0" w:color="000000"/>
            </w:tcBorders>
            <w:shd w:val="clear" w:color="auto" w:fill="FFFFFF"/>
            <w:vAlign w:val="center"/>
          </w:tcPr>
          <w:p w14:paraId="0000026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6D"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0000026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27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0000027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0000027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7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352C60FD" w14:textId="77777777" w:rsidTr="00231F49">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7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vMerge w:val="restart"/>
            <w:tcBorders>
              <w:top w:val="nil"/>
              <w:left w:val="single" w:sz="4" w:space="0" w:color="000000"/>
              <w:bottom w:val="single" w:sz="4" w:space="0" w:color="000000"/>
              <w:right w:val="single" w:sz="4" w:space="0" w:color="000000"/>
            </w:tcBorders>
            <w:shd w:val="clear" w:color="auto" w:fill="FFFFFF"/>
            <w:vAlign w:val="bottom"/>
          </w:tcPr>
          <w:p w14:paraId="0000027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izglītība</w:t>
            </w:r>
          </w:p>
        </w:tc>
        <w:tc>
          <w:tcPr>
            <w:tcW w:w="2552" w:type="dxa"/>
            <w:gridSpan w:val="3"/>
            <w:tcBorders>
              <w:top w:val="single" w:sz="4" w:space="0" w:color="000000"/>
              <w:left w:val="nil"/>
              <w:bottom w:val="single" w:sz="4" w:space="0" w:color="000000"/>
              <w:right w:val="single" w:sz="4" w:space="0" w:color="000000"/>
            </w:tcBorders>
            <w:shd w:val="clear" w:color="auto" w:fill="FFFFFF"/>
            <w:vAlign w:val="bottom"/>
          </w:tcPr>
          <w:p w14:paraId="0000027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0000027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7D"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7E"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0000027F"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80"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0000028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0000028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0000028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8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8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28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8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0291A254" w14:textId="77777777" w:rsidTr="00231F49">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8A"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0000028B"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tcBorders>
              <w:top w:val="nil"/>
              <w:left w:val="nil"/>
              <w:bottom w:val="single" w:sz="4" w:space="0" w:color="000000"/>
              <w:right w:val="single" w:sz="4" w:space="0" w:color="000000"/>
            </w:tcBorders>
            <w:shd w:val="clear" w:color="auto" w:fill="FFFFFF"/>
            <w:vAlign w:val="bottom"/>
          </w:tcPr>
          <w:p w14:paraId="0000028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0000028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w:t>
            </w:r>
          </w:p>
        </w:tc>
        <w:tc>
          <w:tcPr>
            <w:tcW w:w="951" w:type="dxa"/>
            <w:tcBorders>
              <w:top w:val="nil"/>
              <w:left w:val="nil"/>
              <w:bottom w:val="single" w:sz="4" w:space="0" w:color="000000"/>
              <w:right w:val="single" w:sz="4" w:space="0" w:color="000000"/>
            </w:tcBorders>
            <w:shd w:val="clear" w:color="auto" w:fill="FFFFFF"/>
            <w:vAlign w:val="bottom"/>
          </w:tcPr>
          <w:p w14:paraId="0000028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28F"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90"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91"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00000292"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93"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294"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29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0000029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0000029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29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9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9A"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29B"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9C"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280D30E1" w14:textId="77777777" w:rsidTr="00231F49">
        <w:trPr>
          <w:trHeight w:val="588"/>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9D"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0000029E"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tcBorders>
              <w:top w:val="nil"/>
              <w:left w:val="nil"/>
              <w:bottom w:val="single" w:sz="4" w:space="0" w:color="000000"/>
              <w:right w:val="single" w:sz="4" w:space="0" w:color="000000"/>
            </w:tcBorders>
            <w:shd w:val="clear" w:color="auto" w:fill="FFFFFF"/>
            <w:vAlign w:val="bottom"/>
          </w:tcPr>
          <w:p w14:paraId="0000029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funda-</w:t>
            </w:r>
          </w:p>
          <w:p w14:paraId="000002A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000002A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rūpnie-</w:t>
            </w:r>
          </w:p>
          <w:p w14:paraId="000002A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ciskie pētījumi</w:t>
            </w:r>
          </w:p>
        </w:tc>
        <w:tc>
          <w:tcPr>
            <w:tcW w:w="951" w:type="dxa"/>
            <w:tcBorders>
              <w:top w:val="nil"/>
              <w:left w:val="nil"/>
              <w:bottom w:val="single" w:sz="4" w:space="0" w:color="000000"/>
              <w:right w:val="single" w:sz="4" w:space="0" w:color="000000"/>
            </w:tcBorders>
            <w:shd w:val="clear" w:color="auto" w:fill="FFFFFF"/>
            <w:vAlign w:val="bottom"/>
          </w:tcPr>
          <w:p w14:paraId="000002A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eksperi-</w:t>
            </w:r>
          </w:p>
          <w:p w14:paraId="000002A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2A5"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A6"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A7"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000002A8"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A9"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000002AA"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000002A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funda-</w:t>
            </w:r>
          </w:p>
          <w:p w14:paraId="000002A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000002A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rūpnie-</w:t>
            </w:r>
          </w:p>
          <w:p w14:paraId="000002A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ciskie pētījumi</w:t>
            </w:r>
          </w:p>
        </w:tc>
        <w:tc>
          <w:tcPr>
            <w:tcW w:w="850" w:type="dxa"/>
            <w:tcBorders>
              <w:top w:val="nil"/>
              <w:left w:val="nil"/>
              <w:bottom w:val="single" w:sz="4" w:space="0" w:color="000000"/>
              <w:right w:val="single" w:sz="4" w:space="0" w:color="000000"/>
            </w:tcBorders>
            <w:shd w:val="clear" w:color="auto" w:fill="FFFFFF"/>
            <w:vAlign w:val="bottom"/>
          </w:tcPr>
          <w:p w14:paraId="000002A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eksperi-</w:t>
            </w:r>
          </w:p>
          <w:p w14:paraId="000002B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000002B1"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B2"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000002B3"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000002B4"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0002B5" w14:textId="77777777" w:rsidR="00725000" w:rsidRPr="00231F49" w:rsidRDefault="00725000">
            <w:pPr>
              <w:widowControl w:val="0"/>
              <w:pBdr>
                <w:top w:val="nil"/>
                <w:left w:val="nil"/>
                <w:bottom w:val="nil"/>
                <w:right w:val="nil"/>
                <w:between w:val="nil"/>
              </w:pBdr>
              <w:spacing w:after="0"/>
              <w:jc w:val="left"/>
              <w:rPr>
                <w:color w:val="000000"/>
                <w:sz w:val="16"/>
                <w:szCs w:val="16"/>
                <w:lang w:val="lv-LV"/>
              </w:rPr>
            </w:pPr>
          </w:p>
        </w:tc>
      </w:tr>
      <w:tr w:rsidR="00725000" w:rsidRPr="00231F49" w14:paraId="1D1902B5" w14:textId="77777777" w:rsidTr="00231F49">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000002B6" w14:textId="77777777" w:rsidR="00725000" w:rsidRPr="00231F49" w:rsidRDefault="007879E7">
            <w:pPr>
              <w:spacing w:after="0" w:line="240" w:lineRule="auto"/>
              <w:jc w:val="left"/>
              <w:rPr>
                <w:rFonts w:ascii="Calibri" w:eastAsia="Calibri" w:hAnsi="Calibri" w:cs="Calibri"/>
                <w:color w:val="000000"/>
                <w:sz w:val="16"/>
                <w:szCs w:val="16"/>
                <w:lang w:val="lv-LV"/>
              </w:rPr>
            </w:pPr>
            <w:r w:rsidRPr="00231F49">
              <w:rPr>
                <w:rFonts w:ascii="Calibri" w:eastAsia="Calibri" w:hAnsi="Calibri" w:cs="Calibri"/>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B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000002B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000002B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51" w:type="dxa"/>
            <w:tcBorders>
              <w:top w:val="single" w:sz="4" w:space="0" w:color="000000"/>
              <w:left w:val="nil"/>
              <w:bottom w:val="single" w:sz="4" w:space="0" w:color="000000"/>
              <w:right w:val="single" w:sz="4" w:space="0" w:color="000000"/>
            </w:tcBorders>
            <w:shd w:val="clear" w:color="auto" w:fill="auto"/>
            <w:vAlign w:val="bottom"/>
          </w:tcPr>
          <w:p w14:paraId="000002B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B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B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B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000002B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B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C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000002C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2C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000002C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C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C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C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C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C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r w:rsidR="00725000" w:rsidRPr="00231F49" w14:paraId="63899180" w14:textId="77777777" w:rsidTr="00231F49">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000002C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C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C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000002C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51" w:type="dxa"/>
            <w:tcBorders>
              <w:top w:val="nil"/>
              <w:left w:val="nil"/>
              <w:bottom w:val="single" w:sz="4" w:space="0" w:color="000000"/>
              <w:right w:val="single" w:sz="4" w:space="0" w:color="000000"/>
            </w:tcBorders>
            <w:shd w:val="clear" w:color="auto" w:fill="auto"/>
            <w:vAlign w:val="bottom"/>
          </w:tcPr>
          <w:p w14:paraId="000002C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C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C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D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000002D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D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D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D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single" w:sz="4" w:space="0" w:color="000000"/>
              <w:bottom w:val="single" w:sz="4" w:space="0" w:color="000000"/>
              <w:right w:val="single" w:sz="4" w:space="0" w:color="000000"/>
            </w:tcBorders>
            <w:shd w:val="clear" w:color="auto" w:fill="auto"/>
            <w:vAlign w:val="bottom"/>
          </w:tcPr>
          <w:p w14:paraId="000002D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D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D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D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D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D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D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r w:rsidR="00725000" w:rsidRPr="00231F49" w14:paraId="2F9FBABC" w14:textId="77777777" w:rsidTr="00231F49">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000002D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D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D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000002DF"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51" w:type="dxa"/>
            <w:tcBorders>
              <w:top w:val="nil"/>
              <w:left w:val="nil"/>
              <w:bottom w:val="single" w:sz="4" w:space="0" w:color="000000"/>
              <w:right w:val="single" w:sz="4" w:space="0" w:color="000000"/>
            </w:tcBorders>
            <w:shd w:val="clear" w:color="auto" w:fill="auto"/>
            <w:vAlign w:val="bottom"/>
          </w:tcPr>
          <w:p w14:paraId="000002E0"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E1"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E2"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E3"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000002E4"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000002E5"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E6"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E7"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000002E8"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000002E9"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000002EA"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EB"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EC"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000002ED"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000002EE" w14:textId="77777777" w:rsidR="00725000" w:rsidRPr="00231F49" w:rsidRDefault="007879E7">
            <w:pPr>
              <w:spacing w:after="0" w:line="240" w:lineRule="auto"/>
              <w:jc w:val="center"/>
              <w:rPr>
                <w:color w:val="000000"/>
                <w:sz w:val="16"/>
                <w:szCs w:val="16"/>
                <w:lang w:val="lv-LV"/>
              </w:rPr>
            </w:pPr>
            <w:r w:rsidRPr="00231F49">
              <w:rPr>
                <w:color w:val="000000"/>
                <w:sz w:val="16"/>
                <w:szCs w:val="16"/>
                <w:lang w:val="lv-LV"/>
              </w:rPr>
              <w:t>0</w:t>
            </w:r>
          </w:p>
        </w:tc>
      </w:tr>
    </w:tbl>
    <w:p w14:paraId="000002EF" w14:textId="77777777" w:rsidR="00725000" w:rsidRPr="00231F49" w:rsidRDefault="007879E7">
      <w:pPr>
        <w:spacing w:after="0" w:line="240" w:lineRule="auto"/>
        <w:jc w:val="left"/>
        <w:rPr>
          <w:color w:val="000000"/>
          <w:sz w:val="16"/>
          <w:szCs w:val="16"/>
          <w:lang w:val="lv-LV"/>
        </w:rPr>
      </w:pPr>
      <w:r w:rsidRPr="00231F49">
        <w:rPr>
          <w:color w:val="000000"/>
          <w:sz w:val="16"/>
          <w:szCs w:val="16"/>
          <w:lang w:val="lv-LV"/>
        </w:rPr>
        <w:t>3 - atbilstība 27.12.2005. MK noteikumu Nr. 1032 "Noteikumi par budžetu ieņēmumu klasifikāciju" nosacījumiem;</w:t>
      </w:r>
    </w:p>
    <w:p w14:paraId="000002F0" w14:textId="77777777" w:rsidR="00725000" w:rsidRPr="00231F49" w:rsidRDefault="007879E7">
      <w:pPr>
        <w:spacing w:after="0" w:line="240" w:lineRule="auto"/>
        <w:jc w:val="left"/>
        <w:rPr>
          <w:color w:val="000000"/>
          <w:sz w:val="16"/>
          <w:szCs w:val="16"/>
          <w:lang w:val="lv-LV"/>
        </w:rPr>
      </w:pPr>
      <w:r w:rsidRPr="00231F49">
        <w:rPr>
          <w:color w:val="000000"/>
          <w:sz w:val="16"/>
          <w:szCs w:val="16"/>
          <w:lang w:val="lv-LV"/>
        </w:rPr>
        <w:t>4 - nepieciešamības gadījumā iespējams papildināt ar kolonām, sniedzot informāciju par papildu darbībām</w:t>
      </w:r>
    </w:p>
    <w:p w14:paraId="000002F1" w14:textId="77777777" w:rsidR="00725000" w:rsidRPr="00231F49" w:rsidRDefault="00725000">
      <w:pPr>
        <w:spacing w:after="0" w:line="240" w:lineRule="auto"/>
        <w:jc w:val="left"/>
        <w:rPr>
          <w:color w:val="000000"/>
          <w:sz w:val="16"/>
          <w:szCs w:val="16"/>
          <w:lang w:val="lv-LV"/>
        </w:rPr>
      </w:pPr>
    </w:p>
    <w:p w14:paraId="000002F2" w14:textId="77777777" w:rsidR="00725000" w:rsidRPr="00231F49" w:rsidRDefault="007879E7">
      <w:pPr>
        <w:spacing w:after="0" w:line="240" w:lineRule="auto"/>
        <w:jc w:val="left"/>
        <w:rPr>
          <w:sz w:val="16"/>
          <w:szCs w:val="16"/>
          <w:lang w:val="lv-LV"/>
        </w:rPr>
      </w:pPr>
      <w:r w:rsidRPr="00231F49">
        <w:rPr>
          <w:sz w:val="16"/>
          <w:szCs w:val="16"/>
          <w:lang w:val="lv-LV"/>
        </w:rPr>
        <w:t xml:space="preserve">*Finanšu apgrozījuma pārskats balstās uz informāciju par projekta iesniedzēja apstiprināto gada pārskatu. Jāsniedz informācija par </w:t>
      </w:r>
      <w:r w:rsidRPr="00231F49">
        <w:rPr>
          <w:sz w:val="16"/>
          <w:szCs w:val="16"/>
          <w:lang w:val="lv-LV"/>
        </w:rPr>
        <w:t>g</w:t>
      </w:r>
      <w:r w:rsidRPr="00231F49">
        <w:rPr>
          <w:sz w:val="16"/>
          <w:szCs w:val="16"/>
          <w:lang w:val="lv-LV"/>
        </w:rPr>
        <w:t>adu, kura gada pārskats ir apstiprināts uz finanšu apgrozījuma pārskata iesniegšanas laiku. Finanšu apgrozījuma pārskats atb</w:t>
      </w:r>
      <w:r w:rsidRPr="00231F49">
        <w:rPr>
          <w:sz w:val="16"/>
          <w:szCs w:val="16"/>
          <w:lang w:val="lv-LV"/>
        </w:rPr>
        <w:t>ilst 12.12.2017. MK noteikumu Nr. 725 "Fundamentālo un lietišķo pētījumu projektu izvērtēšanas un finansējuma administrēšanas kārtība" 2.9. apakšpunktam, pārskatā attēlo, ka 2.9. apakšpunktā minētās darbības ir attiecīgās projekta iesniedzēja ar saimniecis</w:t>
      </w:r>
      <w:r w:rsidRPr="00231F49">
        <w:rPr>
          <w:sz w:val="16"/>
          <w:szCs w:val="16"/>
          <w:lang w:val="lv-LV"/>
        </w:rPr>
        <w:t xml:space="preserve">ko </w:t>
      </w:r>
      <w:r w:rsidRPr="00231F49">
        <w:rPr>
          <w:sz w:val="16"/>
          <w:szCs w:val="16"/>
          <w:lang w:val="lv-LV"/>
        </w:rPr>
        <w:lastRenderedPageBreak/>
        <w:t>darbību nesaistīta . Tāpat atbilstoši projekta iesniedzēja finanšu vadības un grāmatvedības politikai jāuzrāda, kā tiek nodalītas saimniecisko darbības finanšu plūsmas.</w:t>
      </w:r>
    </w:p>
    <w:p w14:paraId="000002F3" w14:textId="77777777" w:rsidR="00725000" w:rsidRPr="00231F49" w:rsidRDefault="007879E7">
      <w:pPr>
        <w:spacing w:after="0" w:line="240" w:lineRule="auto"/>
        <w:jc w:val="left"/>
        <w:rPr>
          <w:sz w:val="16"/>
          <w:szCs w:val="16"/>
          <w:lang w:val="lv-LV"/>
        </w:rPr>
      </w:pPr>
      <w:r w:rsidRPr="00231F49">
        <w:rPr>
          <w:sz w:val="16"/>
          <w:szCs w:val="16"/>
          <w:lang w:val="lv-LV"/>
        </w:rPr>
        <w:t>**Pētniecības un izstrādes darbību definīcijas - "fundamentālie pētījumi" atbilst Ei</w:t>
      </w:r>
      <w:r w:rsidRPr="00231F49">
        <w:rPr>
          <w:sz w:val="16"/>
          <w:szCs w:val="16"/>
          <w:lang w:val="lv-LV"/>
        </w:rPr>
        <w:t>ropas Komisijas 2014. gada 17. jūnija Regulas (ES) Nr. 651/2014 2. panta 84. punktam; "rūpnieciskie pētījumi" atbilst 85. punktam; "eksperimentālā izstrāde" atbilst 86. punktam</w:t>
      </w:r>
    </w:p>
    <w:p w14:paraId="000002F4" w14:textId="77777777" w:rsidR="00725000" w:rsidRPr="00231F49" w:rsidRDefault="007879E7">
      <w:pPr>
        <w:spacing w:after="160" w:line="259" w:lineRule="auto"/>
        <w:jc w:val="left"/>
        <w:rPr>
          <w:sz w:val="16"/>
          <w:szCs w:val="16"/>
          <w:lang w:val="lv-LV"/>
        </w:rPr>
      </w:pPr>
      <w:r w:rsidRPr="00231F49">
        <w:rPr>
          <w:sz w:val="16"/>
          <w:szCs w:val="16"/>
          <w:lang w:val="lv-LV"/>
        </w:rPr>
        <w:t>***Zināšanu un tehnoloģiju pārnese jānorāda atbilstoši 12.12.2017. MK noteikumu</w:t>
      </w:r>
      <w:r w:rsidRPr="00231F49">
        <w:rPr>
          <w:sz w:val="16"/>
          <w:szCs w:val="16"/>
          <w:lang w:val="lv-LV"/>
        </w:rPr>
        <w:t xml:space="preserve"> Nr. 725 "Fundamentālo un lietišķo pētījumu projektu izvērtēšanas un finansējuma administrēšanas kārtība" 2.9.4. apakšpunktam</w:t>
      </w:r>
    </w:p>
    <w:p w14:paraId="000002F5" w14:textId="77777777" w:rsidR="00725000" w:rsidRPr="00231F49" w:rsidRDefault="00725000">
      <w:pPr>
        <w:spacing w:after="0" w:line="240" w:lineRule="auto"/>
        <w:jc w:val="left"/>
        <w:rPr>
          <w:color w:val="000000"/>
          <w:sz w:val="16"/>
          <w:szCs w:val="16"/>
          <w:lang w:val="lv-LV"/>
        </w:rPr>
      </w:pPr>
    </w:p>
    <w:sectPr w:rsidR="00725000" w:rsidRPr="00231F49" w:rsidSect="00231F49">
      <w:headerReference w:type="default" r:id="rId13"/>
      <w:footerReference w:type="default" r:id="rId14"/>
      <w:pgSz w:w="15840" w:h="12240" w:orient="landscape"/>
      <w:pgMar w:top="1440" w:right="284" w:bottom="1440" w:left="284" w:header="720" w:footer="720" w:gutter="0"/>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33516" w14:textId="77777777" w:rsidR="007879E7" w:rsidRDefault="007879E7">
      <w:pPr>
        <w:spacing w:after="0" w:line="240" w:lineRule="auto"/>
      </w:pPr>
      <w:r>
        <w:separator/>
      </w:r>
    </w:p>
  </w:endnote>
  <w:endnote w:type="continuationSeparator" w:id="0">
    <w:p w14:paraId="603D54D2" w14:textId="77777777" w:rsidR="007879E7" w:rsidRDefault="00787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F8" w14:textId="3DCB8FDE" w:rsidR="00725000" w:rsidRDefault="007879E7">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sidR="00231F49">
      <w:rPr>
        <w:color w:val="000000"/>
      </w:rPr>
      <w:fldChar w:fldCharType="separate"/>
    </w:r>
    <w:r w:rsidR="00231F49">
      <w:rPr>
        <w:noProof/>
        <w:color w:val="000000"/>
      </w:rPr>
      <w:t>1</w:t>
    </w:r>
    <w:r>
      <w:rPr>
        <w:color w:val="000000"/>
      </w:rPr>
      <w:fldChar w:fldCharType="end"/>
    </w:r>
  </w:p>
  <w:p w14:paraId="000002F9" w14:textId="77777777" w:rsidR="00725000" w:rsidRDefault="00725000">
    <w:pPr>
      <w:pBdr>
        <w:top w:val="nil"/>
        <w:left w:val="nil"/>
        <w:bottom w:val="nil"/>
        <w:right w:val="nil"/>
        <w:between w:val="nil"/>
      </w:pBdr>
      <w:tabs>
        <w:tab w:val="center" w:pos="4513"/>
        <w:tab w:val="right" w:pos="9026"/>
      </w:tabs>
      <w:spacing w:after="0" w:line="240" w:lineRule="auto"/>
      <w:jc w:val="lef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FA" w14:textId="5CEE08F8" w:rsidR="00725000" w:rsidRDefault="007879E7">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sidR="00231F49">
      <w:rPr>
        <w:color w:val="000000"/>
      </w:rPr>
      <w:fldChar w:fldCharType="separate"/>
    </w:r>
    <w:r w:rsidR="00231F49">
      <w:rPr>
        <w:noProof/>
        <w:color w:val="000000"/>
      </w:rPr>
      <w:t>13</w:t>
    </w:r>
    <w:r>
      <w:rPr>
        <w:color w:val="000000"/>
      </w:rPr>
      <w:fldChar w:fldCharType="end"/>
    </w:r>
  </w:p>
  <w:p w14:paraId="000002FB" w14:textId="77777777" w:rsidR="00725000" w:rsidRDefault="00725000">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89621" w14:textId="77777777" w:rsidR="007879E7" w:rsidRDefault="007879E7">
      <w:pPr>
        <w:spacing w:after="0" w:line="240" w:lineRule="auto"/>
      </w:pPr>
      <w:r>
        <w:separator/>
      </w:r>
    </w:p>
  </w:footnote>
  <w:footnote w:type="continuationSeparator" w:id="0">
    <w:p w14:paraId="54F673EE" w14:textId="77777777" w:rsidR="007879E7" w:rsidRDefault="00787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F6" w14:textId="77777777" w:rsidR="00725000" w:rsidRDefault="0072500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F7" w14:textId="77777777" w:rsidR="00725000" w:rsidRDefault="0072500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7A5188"/>
    <w:multiLevelType w:val="multilevel"/>
    <w:tmpl w:val="3D427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000"/>
    <w:rsid w:val="00231F49"/>
    <w:rsid w:val="00725000"/>
    <w:rsid w:val="00787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E5127"/>
  <w15:docId w15:val="{4F72D958-73D4-4DE9-B6C7-98F9F0CA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rPr>
      <w:lang w:val="en-GB"/>
    </w:rPr>
  </w:style>
  <w:style w:type="paragraph" w:styleId="Heading1">
    <w:name w:val="heading 1"/>
    <w:basedOn w:val="Normal"/>
    <w:next w:val="Normal"/>
    <w:link w:val="Heading1Char"/>
    <w:uiPriority w:val="9"/>
    <w:qFormat/>
    <w:rsid w:val="00226D1A"/>
    <w:pPr>
      <w:keepNext/>
      <w:spacing w:after="0" w:line="240" w:lineRule="auto"/>
      <w:jc w:val="center"/>
      <w:outlineLvl w:val="0"/>
    </w:pPr>
    <w:rPr>
      <w:rFonts w:cs="Arial"/>
      <w:b/>
      <w:bCs/>
      <w:color w:val="000000" w:themeColor="text1"/>
      <w:kern w:val="32"/>
      <w:sz w:val="28"/>
      <w:szCs w:val="32"/>
      <w:lang w:val="lv-LV" w:bidi="en-US"/>
    </w:rPr>
  </w:style>
  <w:style w:type="paragraph" w:styleId="Heading2">
    <w:name w:val="heading 2"/>
    <w:basedOn w:val="Normal"/>
    <w:next w:val="Normal"/>
    <w:link w:val="Heading2Char"/>
    <w:uiPriority w:val="9"/>
    <w:unhideWhenUsed/>
    <w:qFormat/>
    <w:rsid w:val="00226D1A"/>
    <w:pPr>
      <w:keepNext/>
      <w:keepLines/>
      <w:spacing w:after="0" w:line="240" w:lineRule="auto"/>
      <w:jc w:val="center"/>
      <w:outlineLvl w:val="1"/>
    </w:pPr>
    <w:rPr>
      <w:rFonts w:eastAsiaTheme="majorEastAsia" w:cstheme="majorBidi"/>
      <w:color w:val="000000" w:themeColor="text1"/>
      <w:szCs w:val="26"/>
      <w:lang w:val="lv-LV"/>
    </w:rPr>
  </w:style>
  <w:style w:type="paragraph" w:styleId="Heading3">
    <w:name w:val="heading 3"/>
    <w:basedOn w:val="Normal"/>
    <w:next w:val="Normal"/>
    <w:link w:val="Heading3Char"/>
    <w:uiPriority w:val="9"/>
    <w:unhideWhenUsed/>
    <w:qFormat/>
    <w:rsid w:val="004B48D5"/>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unhideWhenUsed/>
    <w:qFormat/>
    <w:rsid w:val="00E508B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226D1A"/>
    <w:rPr>
      <w:rFonts w:ascii="Times New Roman" w:eastAsiaTheme="majorEastAsia" w:hAnsi="Times New Roman" w:cstheme="majorBidi"/>
      <w:color w:val="000000" w:themeColor="text1"/>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226D1A"/>
    <w:rPr>
      <w:rFonts w:ascii="Times New Roman" w:eastAsia="Times New Roman" w:hAnsi="Times New Roman" w:cs="Arial"/>
      <w:b/>
      <w:bCs/>
      <w:color w:val="000000" w:themeColor="text1"/>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C95D67"/>
    <w:pPr>
      <w:ind w:left="720"/>
      <w:contextualSpacing/>
    </w:pPr>
  </w:style>
  <w:style w:type="character" w:customStyle="1" w:styleId="UnresolvedMention1">
    <w:name w:val="Unresolved Mention1"/>
    <w:basedOn w:val="DefaultParagraphFont"/>
    <w:uiPriority w:val="99"/>
    <w:semiHidden/>
    <w:unhideWhenUsed/>
    <w:rsid w:val="00DA5BC1"/>
    <w:rPr>
      <w:color w:val="808080"/>
      <w:shd w:val="clear" w:color="auto" w:fill="E6E6E6"/>
    </w:rPr>
  </w:style>
  <w:style w:type="paragraph" w:customStyle="1" w:styleId="tv213">
    <w:name w:val="tv213"/>
    <w:basedOn w:val="Normal"/>
    <w:rsid w:val="00D67BB8"/>
    <w:pPr>
      <w:spacing w:before="100" w:beforeAutospacing="1" w:after="100" w:afterAutospacing="1" w:line="240" w:lineRule="auto"/>
      <w:jc w:val="left"/>
    </w:pPr>
    <w:rPr>
      <w:lang w:val="lv-LV" w:eastAsia="lv-LV"/>
    </w:rPr>
  </w:style>
  <w:style w:type="character" w:customStyle="1" w:styleId="UnresolvedMention2">
    <w:name w:val="Unresolved Mention2"/>
    <w:basedOn w:val="DefaultParagraphFont"/>
    <w:uiPriority w:val="99"/>
    <w:semiHidden/>
    <w:unhideWhenUsed/>
    <w:rsid w:val="00FB38B1"/>
    <w:rPr>
      <w:color w:val="605E5C"/>
      <w:shd w:val="clear" w:color="auto" w:fill="E1DFDD"/>
    </w:rPr>
  </w:style>
  <w:style w:type="character" w:customStyle="1" w:styleId="Heading4Char">
    <w:name w:val="Heading 4 Char"/>
    <w:basedOn w:val="DefaultParagraphFont"/>
    <w:link w:val="Heading4"/>
    <w:uiPriority w:val="9"/>
    <w:semiHidden/>
    <w:rsid w:val="00E508B2"/>
    <w:rPr>
      <w:rFonts w:asciiTheme="majorHAnsi" w:eastAsiaTheme="majorEastAsia" w:hAnsiTheme="majorHAnsi" w:cstheme="majorBidi"/>
      <w:i/>
      <w:iCs/>
      <w:color w:val="2E74B5" w:themeColor="accent1" w:themeShade="BF"/>
      <w:sz w:val="24"/>
      <w:lang w:val="en-GB"/>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E508B2"/>
    <w:rPr>
      <w:rFonts w:ascii="Times New Roman" w:hAnsi="Times New Roman"/>
      <w:sz w:val="24"/>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http://petijumi.mk.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ouqhbqBm8R3nZXvWyXkZnMExw==">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3520</Words>
  <Characters>20068</Characters>
  <Application>Microsoft Office Word</Application>
  <DocSecurity>0</DocSecurity>
  <Lines>167</Lines>
  <Paragraphs>47</Paragraphs>
  <ScaleCrop>false</ScaleCrop>
  <Company/>
  <LinksUpToDate>false</LinksUpToDate>
  <CharactersWithSpaces>23541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LZP LZP</cp:lastModifiedBy>
  <cp:revision>2</cp:revision>
  <dcterms:created xsi:type="dcterms:W3CDTF">2020-09-03T14:42:00Z</dcterms:created>
  <dcterms:modified xsi:type="dcterms:W3CDTF">2020-09-07T06:47:00Z</dcterms:modified>
</cp:coreProperties>
</file>